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3C941" w14:textId="77777777" w:rsidR="006D0CB1" w:rsidRDefault="006D0CB1" w:rsidP="004534C6">
      <w:pPr>
        <w:rPr>
          <w:noProof/>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34"/>
      </w:tblGrid>
      <w:tr w:rsidR="006D0CB1" w14:paraId="409E38F6" w14:textId="77777777" w:rsidTr="2E28EDEE">
        <w:tc>
          <w:tcPr>
            <w:tcW w:w="8834" w:type="dxa"/>
          </w:tcPr>
          <w:p w14:paraId="577ACC89" w14:textId="162B43DC" w:rsidR="006D0CB1" w:rsidRDefault="006D0CB1" w:rsidP="006D0CB1">
            <w:pPr>
              <w:spacing w:line="240" w:lineRule="auto"/>
              <w:jc w:val="center"/>
              <w:rPr>
                <w:rFonts w:eastAsiaTheme="majorEastAsia" w:cstheme="majorBidi"/>
                <w:b/>
                <w:color w:val="262626" w:themeColor="text1" w:themeTint="D9"/>
                <w:sz w:val="40"/>
                <w:szCs w:val="32"/>
              </w:rPr>
            </w:pPr>
            <w:r>
              <w:rPr>
                <w:noProof/>
              </w:rPr>
              <w:drawing>
                <wp:anchor distT="0" distB="0" distL="114300" distR="114300" simplePos="0" relativeHeight="251660288" behindDoc="1" locked="0" layoutInCell="1" allowOverlap="1" wp14:anchorId="70B52E4E" wp14:editId="043FAFB7">
                  <wp:simplePos x="0" y="0"/>
                  <wp:positionH relativeFrom="column">
                    <wp:posOffset>218440</wp:posOffset>
                  </wp:positionH>
                  <wp:positionV relativeFrom="paragraph">
                    <wp:posOffset>298450</wp:posOffset>
                  </wp:positionV>
                  <wp:extent cx="5029200" cy="2661920"/>
                  <wp:effectExtent l="0" t="0" r="0" b="508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200" cy="2661920"/>
                          </a:xfrm>
                          <a:prstGeom prst="rect">
                            <a:avLst/>
                          </a:prstGeom>
                          <a:noFill/>
                          <a:ln>
                            <a:noFill/>
                          </a:ln>
                        </pic:spPr>
                      </pic:pic>
                    </a:graphicData>
                  </a:graphic>
                </wp:anchor>
              </w:drawing>
            </w:r>
          </w:p>
          <w:p w14:paraId="1D0596C9" w14:textId="55AAE116" w:rsidR="006D0CB1" w:rsidRDefault="006D0CB1" w:rsidP="006D0CB1">
            <w:pPr>
              <w:spacing w:line="240" w:lineRule="auto"/>
              <w:jc w:val="center"/>
              <w:rPr>
                <w:rFonts w:eastAsiaTheme="majorEastAsia" w:cstheme="majorBidi"/>
                <w:b/>
                <w:color w:val="262626" w:themeColor="text1" w:themeTint="D9"/>
                <w:sz w:val="40"/>
                <w:szCs w:val="32"/>
              </w:rPr>
            </w:pPr>
          </w:p>
          <w:p w14:paraId="35D4ABDE" w14:textId="7B31B6F1" w:rsidR="006D0CB1" w:rsidRDefault="00A64CC0" w:rsidP="2E28EDEE">
            <w:pPr>
              <w:spacing w:line="240" w:lineRule="auto"/>
              <w:jc w:val="center"/>
              <w:rPr>
                <w:rFonts w:eastAsiaTheme="majorEastAsia" w:cstheme="majorBidi"/>
                <w:b/>
                <w:bCs/>
                <w:color w:val="262626" w:themeColor="text1" w:themeTint="D9"/>
                <w:sz w:val="40"/>
                <w:szCs w:val="40"/>
              </w:rPr>
            </w:pPr>
            <w:r>
              <w:rPr>
                <w:rFonts w:eastAsiaTheme="majorEastAsia" w:cstheme="majorBidi"/>
                <w:b/>
                <w:bCs/>
                <w:color w:val="262626" w:themeColor="text1" w:themeTint="D9"/>
                <w:sz w:val="40"/>
                <w:szCs w:val="40"/>
              </w:rPr>
              <w:t>Etude de cas n°2</w:t>
            </w:r>
          </w:p>
          <w:p w14:paraId="3B77838F" w14:textId="77777777" w:rsidR="00622D38" w:rsidRDefault="00622D38" w:rsidP="2E28EDEE">
            <w:pPr>
              <w:spacing w:line="240" w:lineRule="auto"/>
              <w:jc w:val="center"/>
              <w:rPr>
                <w:rFonts w:eastAsiaTheme="majorEastAsia" w:cstheme="majorBidi"/>
                <w:b/>
                <w:bCs/>
                <w:color w:val="262626" w:themeColor="text1" w:themeTint="D9"/>
                <w:sz w:val="40"/>
                <w:szCs w:val="40"/>
              </w:rPr>
            </w:pPr>
          </w:p>
          <w:p w14:paraId="53F9CEC5" w14:textId="77777777" w:rsidR="00622D38" w:rsidRDefault="00622D38" w:rsidP="2E28EDEE">
            <w:pPr>
              <w:spacing w:line="240" w:lineRule="auto"/>
              <w:jc w:val="center"/>
              <w:rPr>
                <w:rFonts w:eastAsiaTheme="majorEastAsia" w:cstheme="majorBidi"/>
                <w:b/>
                <w:bCs/>
                <w:color w:val="262626" w:themeColor="text1" w:themeTint="D9"/>
                <w:sz w:val="40"/>
                <w:szCs w:val="40"/>
              </w:rPr>
            </w:pPr>
          </w:p>
          <w:p w14:paraId="2DC914AF" w14:textId="7A26BEED" w:rsidR="00622D38" w:rsidRPr="00FF5A6C" w:rsidRDefault="00622D38" w:rsidP="2E28EDEE">
            <w:pPr>
              <w:spacing w:line="240" w:lineRule="auto"/>
              <w:jc w:val="center"/>
              <w:rPr>
                <w:rFonts w:eastAsiaTheme="majorEastAsia" w:cstheme="majorBidi"/>
                <w:b/>
                <w:bCs/>
                <w:color w:val="262626" w:themeColor="text1" w:themeTint="D9"/>
                <w:sz w:val="32"/>
                <w:szCs w:val="32"/>
              </w:rPr>
            </w:pPr>
            <w:r>
              <w:rPr>
                <w:rFonts w:eastAsiaTheme="majorEastAsia" w:cstheme="majorBidi"/>
                <w:b/>
                <w:bCs/>
                <w:color w:val="262626" w:themeColor="text1" w:themeTint="D9"/>
                <w:sz w:val="40"/>
                <w:szCs w:val="40"/>
              </w:rPr>
              <w:t>Marché Accord cadre</w:t>
            </w:r>
          </w:p>
          <w:p w14:paraId="3AD24102" w14:textId="77777777" w:rsidR="006D0CB1" w:rsidRPr="00FF5A6C" w:rsidRDefault="006D0CB1" w:rsidP="006D0CB1">
            <w:pPr>
              <w:spacing w:line="240" w:lineRule="auto"/>
              <w:rPr>
                <w:rFonts w:eastAsiaTheme="majorEastAsia" w:cstheme="majorBidi"/>
                <w:color w:val="365F91" w:themeColor="accent1" w:themeShade="BF"/>
                <w:sz w:val="32"/>
                <w:szCs w:val="32"/>
              </w:rPr>
            </w:pPr>
          </w:p>
          <w:p w14:paraId="2F14D001" w14:textId="77777777" w:rsidR="006D0CB1" w:rsidRDefault="006D0CB1" w:rsidP="006D0CB1">
            <w:pPr>
              <w:spacing w:line="240" w:lineRule="auto"/>
              <w:rPr>
                <w:rFonts w:eastAsiaTheme="majorEastAsia" w:cstheme="majorBidi"/>
                <w:color w:val="365F91" w:themeColor="accent1" w:themeShade="BF"/>
                <w:sz w:val="32"/>
                <w:szCs w:val="32"/>
              </w:rPr>
            </w:pPr>
          </w:p>
          <w:p w14:paraId="41A7269F" w14:textId="60CD255E" w:rsidR="00B9091A" w:rsidRDefault="00B9091A" w:rsidP="006D0CB1">
            <w:pPr>
              <w:spacing w:line="240" w:lineRule="auto"/>
              <w:rPr>
                <w:rFonts w:eastAsiaTheme="majorEastAsia" w:cstheme="majorBidi"/>
                <w:color w:val="365F91" w:themeColor="accent1" w:themeShade="BF"/>
                <w:sz w:val="32"/>
                <w:szCs w:val="32"/>
              </w:rPr>
            </w:pPr>
          </w:p>
          <w:p w14:paraId="73E9862B" w14:textId="77777777" w:rsidR="00B9091A" w:rsidRDefault="00B9091A" w:rsidP="006D0CB1">
            <w:pPr>
              <w:spacing w:line="240" w:lineRule="auto"/>
              <w:rPr>
                <w:rFonts w:eastAsiaTheme="majorEastAsia" w:cstheme="majorBidi"/>
                <w:color w:val="365F91" w:themeColor="accent1" w:themeShade="BF"/>
                <w:sz w:val="32"/>
                <w:szCs w:val="32"/>
              </w:rPr>
            </w:pPr>
          </w:p>
          <w:p w14:paraId="4943C078" w14:textId="77777777" w:rsidR="00B9091A" w:rsidRDefault="00B9091A" w:rsidP="006D0CB1">
            <w:pPr>
              <w:spacing w:line="240" w:lineRule="auto"/>
              <w:rPr>
                <w:rFonts w:eastAsiaTheme="majorEastAsia" w:cstheme="majorBidi"/>
                <w:color w:val="365F91" w:themeColor="accent1" w:themeShade="BF"/>
                <w:sz w:val="32"/>
                <w:szCs w:val="32"/>
              </w:rPr>
            </w:pPr>
          </w:p>
          <w:p w14:paraId="1A44B5BB" w14:textId="77777777" w:rsidR="006D0CB1" w:rsidRPr="00FF5A6C" w:rsidRDefault="006D0CB1" w:rsidP="006D0CB1">
            <w:pPr>
              <w:spacing w:line="240" w:lineRule="auto"/>
              <w:rPr>
                <w:rFonts w:eastAsiaTheme="majorEastAsia" w:cstheme="majorBidi"/>
                <w:color w:val="365F91" w:themeColor="accent1" w:themeShade="BF"/>
                <w:sz w:val="32"/>
                <w:szCs w:val="32"/>
              </w:rPr>
            </w:pPr>
          </w:p>
          <w:p w14:paraId="4C7C8DE1" w14:textId="77777777" w:rsidR="006D0CB1" w:rsidRPr="00285B7F" w:rsidRDefault="2E28EDEE" w:rsidP="2E28EDEE">
            <w:pPr>
              <w:jc w:val="center"/>
              <w:rPr>
                <w:rFonts w:eastAsiaTheme="majorEastAsia"/>
                <w:sz w:val="22"/>
                <w:szCs w:val="22"/>
              </w:rPr>
            </w:pPr>
            <w:r w:rsidRPr="2E28EDEE">
              <w:rPr>
                <w:rFonts w:eastAsiaTheme="majorEastAsia"/>
                <w:sz w:val="22"/>
                <w:szCs w:val="22"/>
              </w:rPr>
              <w:t>Université Paris-Est Créteil Val de Marne</w:t>
            </w:r>
          </w:p>
          <w:p w14:paraId="615BD092" w14:textId="77777777" w:rsidR="006D0CB1" w:rsidRPr="00285B7F" w:rsidRDefault="2E28EDEE" w:rsidP="2E28EDEE">
            <w:pPr>
              <w:jc w:val="center"/>
              <w:rPr>
                <w:rFonts w:eastAsiaTheme="majorEastAsia"/>
                <w:sz w:val="22"/>
                <w:szCs w:val="22"/>
              </w:rPr>
            </w:pPr>
            <w:r w:rsidRPr="2E28EDEE">
              <w:rPr>
                <w:rFonts w:eastAsiaTheme="majorEastAsia"/>
                <w:sz w:val="22"/>
                <w:szCs w:val="22"/>
              </w:rPr>
              <w:t>Direction des Systèmes d’Information</w:t>
            </w:r>
          </w:p>
          <w:p w14:paraId="1A5D5718" w14:textId="77777777" w:rsidR="006D0CB1" w:rsidRDefault="2E28EDEE" w:rsidP="2E28EDEE">
            <w:pPr>
              <w:jc w:val="center"/>
              <w:rPr>
                <w:rFonts w:eastAsiaTheme="majorEastAsia"/>
              </w:rPr>
            </w:pPr>
            <w:r w:rsidRPr="2E28EDEE">
              <w:rPr>
                <w:rFonts w:eastAsiaTheme="majorEastAsia"/>
              </w:rPr>
              <w:t>-</w:t>
            </w:r>
          </w:p>
          <w:p w14:paraId="09E2F655" w14:textId="77777777" w:rsidR="006D0CB1" w:rsidRPr="002A5A42" w:rsidRDefault="2E28EDEE" w:rsidP="2E28EDEE">
            <w:pPr>
              <w:jc w:val="center"/>
              <w:rPr>
                <w:rFonts w:eastAsiaTheme="majorEastAsia"/>
              </w:rPr>
            </w:pPr>
            <w:r w:rsidRPr="2E28EDEE">
              <w:rPr>
                <w:rFonts w:eastAsiaTheme="majorEastAsia"/>
              </w:rPr>
              <w:t>61 avenue du Général de Gaulle</w:t>
            </w:r>
          </w:p>
          <w:p w14:paraId="0526E7FB" w14:textId="6310E0B6" w:rsidR="006D0CB1" w:rsidRDefault="2E28EDEE" w:rsidP="2E28EDEE">
            <w:pPr>
              <w:jc w:val="center"/>
              <w:rPr>
                <w:rFonts w:eastAsiaTheme="majorEastAsia" w:cstheme="majorBidi"/>
                <w:color w:val="365F91" w:themeColor="accent1" w:themeShade="BF"/>
                <w:sz w:val="32"/>
                <w:szCs w:val="32"/>
              </w:rPr>
            </w:pPr>
            <w:r w:rsidRPr="2E28EDEE">
              <w:rPr>
                <w:rFonts w:eastAsiaTheme="majorEastAsia"/>
              </w:rPr>
              <w:t>94010 Créteil Cedex France</w:t>
            </w:r>
          </w:p>
        </w:tc>
      </w:tr>
    </w:tbl>
    <w:p w14:paraId="1CFE4164" w14:textId="3E5CCF96" w:rsidR="00EA7AA4" w:rsidRPr="00FF5A6C" w:rsidRDefault="00EA7AA4" w:rsidP="004534C6">
      <w:pPr>
        <w:rPr>
          <w:rFonts w:eastAsiaTheme="majorEastAsia" w:cstheme="majorBidi"/>
          <w:color w:val="365F91" w:themeColor="accent1" w:themeShade="BF"/>
          <w:sz w:val="32"/>
          <w:szCs w:val="32"/>
        </w:rPr>
      </w:pPr>
    </w:p>
    <w:p w14:paraId="7CDAC11B" w14:textId="40EFAD1C" w:rsidR="00A05774" w:rsidRPr="00FF5A6C" w:rsidRDefault="00A05774" w:rsidP="00EA7AA4">
      <w:pPr>
        <w:spacing w:line="240" w:lineRule="auto"/>
        <w:jc w:val="center"/>
        <w:rPr>
          <w:rFonts w:eastAsiaTheme="majorEastAsia" w:cstheme="majorBidi"/>
          <w:b/>
          <w:color w:val="365F91" w:themeColor="accent1" w:themeShade="BF"/>
          <w:sz w:val="32"/>
          <w:szCs w:val="32"/>
        </w:rPr>
      </w:pPr>
    </w:p>
    <w:p w14:paraId="549824B2" w14:textId="04D1B39A" w:rsidR="002A5A42" w:rsidRPr="00FF5A6C" w:rsidRDefault="00A05774" w:rsidP="002A5A42">
      <w:pPr>
        <w:jc w:val="center"/>
        <w:rPr>
          <w:rFonts w:eastAsiaTheme="majorEastAsia"/>
        </w:rPr>
      </w:pPr>
      <w:r w:rsidRPr="00FF5A6C">
        <w:rPr>
          <w:rFonts w:eastAsiaTheme="majorEastAsia"/>
        </w:rPr>
        <w:br w:type="page"/>
      </w:r>
    </w:p>
    <w:p w14:paraId="377652BA" w14:textId="16755FD9" w:rsidR="00FF5A6C" w:rsidRPr="00FF5A6C" w:rsidRDefault="00FF5A6C" w:rsidP="0008569B">
      <w:pPr>
        <w:pStyle w:val="Titre"/>
      </w:pPr>
      <w:bookmarkStart w:id="0" w:name="_Toc485998109"/>
      <w:r w:rsidRPr="00FF5A6C">
        <w:lastRenderedPageBreak/>
        <w:t>Sommaire</w:t>
      </w:r>
      <w:bookmarkEnd w:id="0"/>
    </w:p>
    <w:p w14:paraId="23326872" w14:textId="77777777" w:rsidR="00A64CC0" w:rsidRDefault="00B604A7">
      <w:pPr>
        <w:pStyle w:val="TM1"/>
        <w:rPr>
          <w:rFonts w:asciiTheme="minorHAnsi" w:eastAsiaTheme="minorEastAsia" w:hAnsiTheme="minorHAnsi" w:cstheme="minorBidi"/>
          <w:noProof/>
          <w:sz w:val="22"/>
          <w:szCs w:val="22"/>
        </w:rPr>
      </w:pPr>
      <w:r w:rsidRPr="00FF5A6C">
        <w:fldChar w:fldCharType="begin"/>
      </w:r>
      <w:r w:rsidR="004534C6" w:rsidRPr="00FF5A6C">
        <w:instrText xml:space="preserve"> TOC \h \z \t "Titre 1;2;Titre 2;3;Titre 3;4;Titre;1" </w:instrText>
      </w:r>
      <w:r w:rsidRPr="00FF5A6C">
        <w:fldChar w:fldCharType="separate"/>
      </w:r>
      <w:hyperlink w:anchor="_Toc485998109" w:history="1">
        <w:r w:rsidR="00A64CC0" w:rsidRPr="008538CD">
          <w:rPr>
            <w:rStyle w:val="Lienhypertexte"/>
            <w:noProof/>
          </w:rPr>
          <w:t>Sommaire</w:t>
        </w:r>
        <w:r w:rsidR="00A64CC0">
          <w:rPr>
            <w:noProof/>
            <w:webHidden/>
          </w:rPr>
          <w:tab/>
        </w:r>
        <w:r w:rsidR="00A64CC0">
          <w:rPr>
            <w:noProof/>
            <w:webHidden/>
          </w:rPr>
          <w:fldChar w:fldCharType="begin"/>
        </w:r>
        <w:r w:rsidR="00A64CC0">
          <w:rPr>
            <w:noProof/>
            <w:webHidden/>
          </w:rPr>
          <w:instrText xml:space="preserve"> PAGEREF _Toc485998109 \h </w:instrText>
        </w:r>
        <w:r w:rsidR="00A64CC0">
          <w:rPr>
            <w:noProof/>
            <w:webHidden/>
          </w:rPr>
        </w:r>
        <w:r w:rsidR="00A64CC0">
          <w:rPr>
            <w:noProof/>
            <w:webHidden/>
          </w:rPr>
          <w:fldChar w:fldCharType="separate"/>
        </w:r>
        <w:r w:rsidR="00A64CC0">
          <w:rPr>
            <w:noProof/>
            <w:webHidden/>
          </w:rPr>
          <w:t>2</w:t>
        </w:r>
        <w:r w:rsidR="00A64CC0">
          <w:rPr>
            <w:noProof/>
            <w:webHidden/>
          </w:rPr>
          <w:fldChar w:fldCharType="end"/>
        </w:r>
      </w:hyperlink>
    </w:p>
    <w:p w14:paraId="5FDDB1D8" w14:textId="77777777" w:rsidR="00A64CC0" w:rsidRDefault="009600C8">
      <w:pPr>
        <w:pStyle w:val="TM1"/>
        <w:tabs>
          <w:tab w:val="left" w:pos="440"/>
        </w:tabs>
        <w:rPr>
          <w:rFonts w:asciiTheme="minorHAnsi" w:eastAsiaTheme="minorEastAsia" w:hAnsiTheme="minorHAnsi" w:cstheme="minorBidi"/>
          <w:noProof/>
          <w:sz w:val="22"/>
          <w:szCs w:val="22"/>
        </w:rPr>
      </w:pPr>
      <w:hyperlink w:anchor="_Toc485998110" w:history="1">
        <w:r w:rsidR="00A64CC0" w:rsidRPr="008538CD">
          <w:rPr>
            <w:rStyle w:val="Lienhypertexte"/>
            <w:noProof/>
          </w:rPr>
          <w:t>1.</w:t>
        </w:r>
        <w:r w:rsidR="00A64CC0">
          <w:rPr>
            <w:rFonts w:asciiTheme="minorHAnsi" w:eastAsiaTheme="minorEastAsia" w:hAnsiTheme="minorHAnsi" w:cstheme="minorBidi"/>
            <w:noProof/>
            <w:sz w:val="22"/>
            <w:szCs w:val="22"/>
          </w:rPr>
          <w:tab/>
        </w:r>
        <w:r w:rsidR="00A64CC0" w:rsidRPr="008538CD">
          <w:rPr>
            <w:rStyle w:val="Lienhypertexte"/>
            <w:noProof/>
          </w:rPr>
          <w:t>Objet</w:t>
        </w:r>
        <w:r w:rsidR="00A64CC0">
          <w:rPr>
            <w:noProof/>
            <w:webHidden/>
          </w:rPr>
          <w:tab/>
        </w:r>
        <w:r w:rsidR="00A64CC0">
          <w:rPr>
            <w:noProof/>
            <w:webHidden/>
          </w:rPr>
          <w:fldChar w:fldCharType="begin"/>
        </w:r>
        <w:r w:rsidR="00A64CC0">
          <w:rPr>
            <w:noProof/>
            <w:webHidden/>
          </w:rPr>
          <w:instrText xml:space="preserve"> PAGEREF _Toc485998110 \h </w:instrText>
        </w:r>
        <w:r w:rsidR="00A64CC0">
          <w:rPr>
            <w:noProof/>
            <w:webHidden/>
          </w:rPr>
        </w:r>
        <w:r w:rsidR="00A64CC0">
          <w:rPr>
            <w:noProof/>
            <w:webHidden/>
          </w:rPr>
          <w:fldChar w:fldCharType="separate"/>
        </w:r>
        <w:r w:rsidR="00A64CC0">
          <w:rPr>
            <w:noProof/>
            <w:webHidden/>
          </w:rPr>
          <w:t>3</w:t>
        </w:r>
        <w:r w:rsidR="00A64CC0">
          <w:rPr>
            <w:noProof/>
            <w:webHidden/>
          </w:rPr>
          <w:fldChar w:fldCharType="end"/>
        </w:r>
      </w:hyperlink>
    </w:p>
    <w:p w14:paraId="56FC899D" w14:textId="77777777" w:rsidR="00A64CC0" w:rsidRDefault="009600C8">
      <w:pPr>
        <w:pStyle w:val="TM1"/>
        <w:tabs>
          <w:tab w:val="left" w:pos="440"/>
        </w:tabs>
        <w:rPr>
          <w:rFonts w:asciiTheme="minorHAnsi" w:eastAsiaTheme="minorEastAsia" w:hAnsiTheme="minorHAnsi" w:cstheme="minorBidi"/>
          <w:noProof/>
          <w:sz w:val="22"/>
          <w:szCs w:val="22"/>
        </w:rPr>
      </w:pPr>
      <w:hyperlink w:anchor="_Toc485998111" w:history="1">
        <w:r w:rsidR="00A64CC0" w:rsidRPr="008538CD">
          <w:rPr>
            <w:rStyle w:val="Lienhypertexte"/>
            <w:noProof/>
          </w:rPr>
          <w:t>2.</w:t>
        </w:r>
        <w:r w:rsidR="00A64CC0">
          <w:rPr>
            <w:rFonts w:asciiTheme="minorHAnsi" w:eastAsiaTheme="minorEastAsia" w:hAnsiTheme="minorHAnsi" w:cstheme="minorBidi"/>
            <w:noProof/>
            <w:sz w:val="22"/>
            <w:szCs w:val="22"/>
          </w:rPr>
          <w:tab/>
        </w:r>
        <w:r w:rsidR="00A64CC0" w:rsidRPr="008538CD">
          <w:rPr>
            <w:rStyle w:val="Lienhypertexte"/>
            <w:noProof/>
          </w:rPr>
          <w:t>Présentation de la demande</w:t>
        </w:r>
        <w:r w:rsidR="00A64CC0">
          <w:rPr>
            <w:noProof/>
            <w:webHidden/>
          </w:rPr>
          <w:tab/>
        </w:r>
        <w:r w:rsidR="00A64CC0">
          <w:rPr>
            <w:noProof/>
            <w:webHidden/>
          </w:rPr>
          <w:fldChar w:fldCharType="begin"/>
        </w:r>
        <w:r w:rsidR="00A64CC0">
          <w:rPr>
            <w:noProof/>
            <w:webHidden/>
          </w:rPr>
          <w:instrText xml:space="preserve"> PAGEREF _Toc485998111 \h </w:instrText>
        </w:r>
        <w:r w:rsidR="00A64CC0">
          <w:rPr>
            <w:noProof/>
            <w:webHidden/>
          </w:rPr>
        </w:r>
        <w:r w:rsidR="00A64CC0">
          <w:rPr>
            <w:noProof/>
            <w:webHidden/>
          </w:rPr>
          <w:fldChar w:fldCharType="separate"/>
        </w:r>
        <w:r w:rsidR="00A64CC0">
          <w:rPr>
            <w:noProof/>
            <w:webHidden/>
          </w:rPr>
          <w:t>3</w:t>
        </w:r>
        <w:r w:rsidR="00A64CC0">
          <w:rPr>
            <w:noProof/>
            <w:webHidden/>
          </w:rPr>
          <w:fldChar w:fldCharType="end"/>
        </w:r>
      </w:hyperlink>
    </w:p>
    <w:p w14:paraId="313841F9" w14:textId="77777777" w:rsidR="00A64CC0" w:rsidRDefault="009600C8">
      <w:pPr>
        <w:pStyle w:val="TM2"/>
        <w:tabs>
          <w:tab w:val="left" w:pos="880"/>
          <w:tab w:val="right" w:leader="dot" w:pos="8834"/>
        </w:tabs>
        <w:rPr>
          <w:rFonts w:cstheme="minorBidi"/>
          <w:noProof/>
        </w:rPr>
      </w:pPr>
      <w:hyperlink w:anchor="_Toc485998112" w:history="1">
        <w:r w:rsidR="00A64CC0" w:rsidRPr="008538CD">
          <w:rPr>
            <w:rStyle w:val="Lienhypertexte"/>
            <w:rFonts w:ascii="Lucida Sans" w:hAnsi="Lucida Sans"/>
            <w:noProof/>
          </w:rPr>
          <w:t>2.1.</w:t>
        </w:r>
        <w:r w:rsidR="00A64CC0">
          <w:rPr>
            <w:rFonts w:cstheme="minorBidi"/>
            <w:noProof/>
          </w:rPr>
          <w:tab/>
        </w:r>
        <w:r w:rsidR="00A64CC0" w:rsidRPr="008538CD">
          <w:rPr>
            <w:rStyle w:val="Lienhypertexte"/>
            <w:rFonts w:ascii="Lucida Sans" w:hAnsi="Lucida Sans"/>
            <w:noProof/>
          </w:rPr>
          <w:t>Besoin</w:t>
        </w:r>
        <w:r w:rsidR="00A64CC0">
          <w:rPr>
            <w:noProof/>
            <w:webHidden/>
          </w:rPr>
          <w:tab/>
        </w:r>
        <w:r w:rsidR="00A64CC0">
          <w:rPr>
            <w:noProof/>
            <w:webHidden/>
          </w:rPr>
          <w:fldChar w:fldCharType="begin"/>
        </w:r>
        <w:r w:rsidR="00A64CC0">
          <w:rPr>
            <w:noProof/>
            <w:webHidden/>
          </w:rPr>
          <w:instrText xml:space="preserve"> PAGEREF _Toc485998112 \h </w:instrText>
        </w:r>
        <w:r w:rsidR="00A64CC0">
          <w:rPr>
            <w:noProof/>
            <w:webHidden/>
          </w:rPr>
        </w:r>
        <w:r w:rsidR="00A64CC0">
          <w:rPr>
            <w:noProof/>
            <w:webHidden/>
          </w:rPr>
          <w:fldChar w:fldCharType="separate"/>
        </w:r>
        <w:r w:rsidR="00A64CC0">
          <w:rPr>
            <w:noProof/>
            <w:webHidden/>
          </w:rPr>
          <w:t>3</w:t>
        </w:r>
        <w:r w:rsidR="00A64CC0">
          <w:rPr>
            <w:noProof/>
            <w:webHidden/>
          </w:rPr>
          <w:fldChar w:fldCharType="end"/>
        </w:r>
      </w:hyperlink>
    </w:p>
    <w:p w14:paraId="5647C38C" w14:textId="77777777" w:rsidR="00A64CC0" w:rsidRDefault="009600C8">
      <w:pPr>
        <w:pStyle w:val="TM2"/>
        <w:tabs>
          <w:tab w:val="left" w:pos="880"/>
          <w:tab w:val="right" w:leader="dot" w:pos="8834"/>
        </w:tabs>
        <w:rPr>
          <w:rFonts w:cstheme="minorBidi"/>
          <w:noProof/>
        </w:rPr>
      </w:pPr>
      <w:hyperlink w:anchor="_Toc485998113" w:history="1">
        <w:r w:rsidR="00A64CC0" w:rsidRPr="008538CD">
          <w:rPr>
            <w:rStyle w:val="Lienhypertexte"/>
            <w:rFonts w:ascii="Lucida Sans" w:hAnsi="Lucida Sans"/>
            <w:noProof/>
          </w:rPr>
          <w:t>2.2.</w:t>
        </w:r>
        <w:r w:rsidR="00A64CC0">
          <w:rPr>
            <w:rFonts w:cstheme="minorBidi"/>
            <w:noProof/>
          </w:rPr>
          <w:tab/>
        </w:r>
        <w:r w:rsidR="00A64CC0" w:rsidRPr="008538CD">
          <w:rPr>
            <w:rStyle w:val="Lienhypertexte"/>
            <w:rFonts w:ascii="Lucida Sans" w:hAnsi="Lucida Sans"/>
            <w:noProof/>
          </w:rPr>
          <w:t>Ilot de travail</w:t>
        </w:r>
        <w:r w:rsidR="00A64CC0">
          <w:rPr>
            <w:noProof/>
            <w:webHidden/>
          </w:rPr>
          <w:tab/>
        </w:r>
        <w:r w:rsidR="00A64CC0">
          <w:rPr>
            <w:noProof/>
            <w:webHidden/>
          </w:rPr>
          <w:fldChar w:fldCharType="begin"/>
        </w:r>
        <w:r w:rsidR="00A64CC0">
          <w:rPr>
            <w:noProof/>
            <w:webHidden/>
          </w:rPr>
          <w:instrText xml:space="preserve"> PAGEREF _Toc485998113 \h </w:instrText>
        </w:r>
        <w:r w:rsidR="00A64CC0">
          <w:rPr>
            <w:noProof/>
            <w:webHidden/>
          </w:rPr>
        </w:r>
        <w:r w:rsidR="00A64CC0">
          <w:rPr>
            <w:noProof/>
            <w:webHidden/>
          </w:rPr>
          <w:fldChar w:fldCharType="separate"/>
        </w:r>
        <w:r w:rsidR="00A64CC0">
          <w:rPr>
            <w:noProof/>
            <w:webHidden/>
          </w:rPr>
          <w:t>3</w:t>
        </w:r>
        <w:r w:rsidR="00A64CC0">
          <w:rPr>
            <w:noProof/>
            <w:webHidden/>
          </w:rPr>
          <w:fldChar w:fldCharType="end"/>
        </w:r>
      </w:hyperlink>
    </w:p>
    <w:p w14:paraId="1A25C6C0" w14:textId="77777777" w:rsidR="00A64CC0" w:rsidRDefault="009600C8">
      <w:pPr>
        <w:pStyle w:val="TM2"/>
        <w:tabs>
          <w:tab w:val="left" w:pos="880"/>
          <w:tab w:val="right" w:leader="dot" w:pos="8834"/>
        </w:tabs>
        <w:rPr>
          <w:rFonts w:cstheme="minorBidi"/>
          <w:noProof/>
        </w:rPr>
      </w:pPr>
      <w:hyperlink w:anchor="_Toc485998114" w:history="1">
        <w:r w:rsidR="00A64CC0" w:rsidRPr="008538CD">
          <w:rPr>
            <w:rStyle w:val="Lienhypertexte"/>
            <w:rFonts w:ascii="Lucida Sans" w:hAnsi="Lucida Sans"/>
            <w:noProof/>
          </w:rPr>
          <w:t>2.3.</w:t>
        </w:r>
        <w:r w:rsidR="00A64CC0">
          <w:rPr>
            <w:rFonts w:cstheme="minorBidi"/>
            <w:noProof/>
          </w:rPr>
          <w:tab/>
        </w:r>
        <w:r w:rsidR="00A64CC0" w:rsidRPr="008538CD">
          <w:rPr>
            <w:rStyle w:val="Lienhypertexte"/>
            <w:rFonts w:ascii="Lucida Sans" w:hAnsi="Lucida Sans"/>
            <w:noProof/>
          </w:rPr>
          <w:t>Ilot de présentation</w:t>
        </w:r>
        <w:r w:rsidR="00A64CC0">
          <w:rPr>
            <w:noProof/>
            <w:webHidden/>
          </w:rPr>
          <w:tab/>
        </w:r>
        <w:r w:rsidR="00A64CC0">
          <w:rPr>
            <w:noProof/>
            <w:webHidden/>
          </w:rPr>
          <w:fldChar w:fldCharType="begin"/>
        </w:r>
        <w:r w:rsidR="00A64CC0">
          <w:rPr>
            <w:noProof/>
            <w:webHidden/>
          </w:rPr>
          <w:instrText xml:space="preserve"> PAGEREF _Toc485998114 \h </w:instrText>
        </w:r>
        <w:r w:rsidR="00A64CC0">
          <w:rPr>
            <w:noProof/>
            <w:webHidden/>
          </w:rPr>
        </w:r>
        <w:r w:rsidR="00A64CC0">
          <w:rPr>
            <w:noProof/>
            <w:webHidden/>
          </w:rPr>
          <w:fldChar w:fldCharType="separate"/>
        </w:r>
        <w:r w:rsidR="00A64CC0">
          <w:rPr>
            <w:noProof/>
            <w:webHidden/>
          </w:rPr>
          <w:t>3</w:t>
        </w:r>
        <w:r w:rsidR="00A64CC0">
          <w:rPr>
            <w:noProof/>
            <w:webHidden/>
          </w:rPr>
          <w:fldChar w:fldCharType="end"/>
        </w:r>
      </w:hyperlink>
    </w:p>
    <w:p w14:paraId="40F5CF8D" w14:textId="4CE56F3F" w:rsidR="002005F0" w:rsidRPr="00FF5A6C" w:rsidRDefault="00B604A7" w:rsidP="002005F0">
      <w:r w:rsidRPr="00FF5A6C">
        <w:fldChar w:fldCharType="end"/>
      </w:r>
      <w:r w:rsidR="002005F0" w:rsidRPr="00FF5A6C">
        <w:t xml:space="preserve"> </w:t>
      </w:r>
    </w:p>
    <w:p w14:paraId="5CD57CA3" w14:textId="7C34831D" w:rsidR="00373461" w:rsidRPr="00FF5A6C" w:rsidRDefault="00373461" w:rsidP="004534C6">
      <w:pPr>
        <w:rPr>
          <w:ins w:id="1" w:author="Family" w:date="2016-06-24T22:57:00Z"/>
        </w:rPr>
      </w:pPr>
      <w:r w:rsidRPr="00FF5A6C">
        <w:br w:type="page"/>
      </w:r>
    </w:p>
    <w:p w14:paraId="05CF406F" w14:textId="6B2C3A2C" w:rsidR="00772A29" w:rsidRDefault="00622D38" w:rsidP="2E28EDEE">
      <w:pPr>
        <w:pStyle w:val="Titre"/>
        <w:numPr>
          <w:ilvl w:val="0"/>
          <w:numId w:val="16"/>
        </w:numPr>
        <w:rPr>
          <w:rFonts w:ascii="Lucida Sans" w:hAnsi="Lucida Sans"/>
        </w:rPr>
      </w:pPr>
      <w:bookmarkStart w:id="2" w:name="_Toc485998110"/>
      <w:r>
        <w:rPr>
          <w:rFonts w:ascii="Lucida Sans" w:hAnsi="Lucida Sans"/>
        </w:rPr>
        <w:lastRenderedPageBreak/>
        <w:t>Objet</w:t>
      </w:r>
      <w:bookmarkEnd w:id="2"/>
    </w:p>
    <w:p w14:paraId="208360FB" w14:textId="036071FB" w:rsidR="00622D38" w:rsidRDefault="00622D38" w:rsidP="00622D38">
      <w:r w:rsidRPr="00622D38">
        <w:t xml:space="preserve">Cette étude de cas, permet à l'Université Paris-Est </w:t>
      </w:r>
      <w:r>
        <w:t>Créteil</w:t>
      </w:r>
      <w:r w:rsidRPr="00622D38">
        <w:t xml:space="preserve"> de juger les réponses à </w:t>
      </w:r>
      <w:r w:rsidR="00FE0CAE">
        <w:t xml:space="preserve">cet </w:t>
      </w:r>
      <w:r w:rsidRPr="00622D38">
        <w:t xml:space="preserve">appel d'offre. </w:t>
      </w:r>
      <w:r w:rsidRPr="00D56B2B">
        <w:rPr>
          <w:b/>
          <w:u w:val="single"/>
        </w:rPr>
        <w:t>Les choix techniques doivent être motivés techniquement</w:t>
      </w:r>
      <w:r w:rsidRPr="00622D38">
        <w:t xml:space="preserve">. </w:t>
      </w:r>
      <w:r w:rsidRPr="00D56B2B">
        <w:rPr>
          <w:b/>
          <w:u w:val="single"/>
        </w:rPr>
        <w:t>Cette étude doit être chiffrée</w:t>
      </w:r>
      <w:r w:rsidRPr="00622D38">
        <w:t>.</w:t>
      </w:r>
    </w:p>
    <w:p w14:paraId="615C3BE1" w14:textId="77777777" w:rsidR="00D56B2B" w:rsidRPr="00622D38" w:rsidRDefault="00D56B2B" w:rsidP="00622D38"/>
    <w:p w14:paraId="7AE78636" w14:textId="2B0FD41D" w:rsidR="000A1E7A" w:rsidRPr="00FF5A6C" w:rsidRDefault="00622D38" w:rsidP="00622D38">
      <w:pPr>
        <w:pStyle w:val="Titre"/>
        <w:numPr>
          <w:ilvl w:val="0"/>
          <w:numId w:val="16"/>
        </w:numPr>
        <w:rPr>
          <w:rFonts w:ascii="Lucida Sans" w:hAnsi="Lucida Sans"/>
        </w:rPr>
      </w:pPr>
      <w:bookmarkStart w:id="3" w:name="_Toc485998111"/>
      <w:r>
        <w:rPr>
          <w:rFonts w:ascii="Lucida Sans" w:hAnsi="Lucida Sans"/>
        </w:rPr>
        <w:t>Présentation de la demande</w:t>
      </w:r>
      <w:bookmarkEnd w:id="3"/>
    </w:p>
    <w:p w14:paraId="007ACB32" w14:textId="77777777" w:rsidR="00602E8A" w:rsidRDefault="00622D38" w:rsidP="009F0920">
      <w:pPr>
        <w:jc w:val="both"/>
      </w:pPr>
      <w:bookmarkStart w:id="4" w:name="_Toc449963760"/>
      <w:r>
        <w:t>Cet article a pour objectif la description technique pour l’étude, la fourniture, la pose et la mise en service d’un système audiovisuel répondant aux besoins d’un aménagement</w:t>
      </w:r>
      <w:r w:rsidR="007C04B9">
        <w:t xml:space="preserve"> audiovisuel </w:t>
      </w:r>
      <w:r w:rsidR="00602E8A">
        <w:t>d’une salle de travail collaborative</w:t>
      </w:r>
      <w:r>
        <w:t>.</w:t>
      </w:r>
      <w:r w:rsidR="00602E8A">
        <w:t xml:space="preserve"> </w:t>
      </w:r>
    </w:p>
    <w:p w14:paraId="64E7EFDC" w14:textId="6D9F0326" w:rsidR="00622D38" w:rsidRDefault="00602E8A" w:rsidP="009F0920">
      <w:pPr>
        <w:jc w:val="both"/>
      </w:pPr>
      <w:r>
        <w:t xml:space="preserve">Cette étude doit contenir </w:t>
      </w:r>
      <w:r w:rsidRPr="00602E8A">
        <w:rPr>
          <w:b/>
          <w:u w:val="single"/>
        </w:rPr>
        <w:t>uniquement</w:t>
      </w:r>
      <w:r>
        <w:t xml:space="preserve"> les matériels audiovisuels, supports et/ou baie technique et non le mobilier.</w:t>
      </w:r>
    </w:p>
    <w:p w14:paraId="0848C51D" w14:textId="6ABEAA32" w:rsidR="0015484E" w:rsidRDefault="0015484E" w:rsidP="009F0920">
      <w:pPr>
        <w:jc w:val="both"/>
      </w:pPr>
    </w:p>
    <w:p w14:paraId="6F92C416" w14:textId="177AB49A" w:rsidR="0015484E" w:rsidRDefault="0015484E" w:rsidP="0015484E">
      <w:pPr>
        <w:jc w:val="both"/>
      </w:pPr>
      <w:r>
        <w:t xml:space="preserve">Il est demandé au </w:t>
      </w:r>
      <w:r>
        <w:t>candidat</w:t>
      </w:r>
      <w:r>
        <w:t xml:space="preserve"> de </w:t>
      </w:r>
      <w:r w:rsidRPr="00AC054E">
        <w:rPr>
          <w:b/>
          <w:u w:val="single"/>
        </w:rPr>
        <w:t>justifier techniquement, dans leur offre, le</w:t>
      </w:r>
      <w:r>
        <w:rPr>
          <w:b/>
          <w:u w:val="single"/>
        </w:rPr>
        <w:t>s choix sur les technologies ou infrastructure proposées</w:t>
      </w:r>
      <w:r>
        <w:t>.</w:t>
      </w:r>
    </w:p>
    <w:p w14:paraId="2F943700" w14:textId="77777777" w:rsidR="0015484E" w:rsidRDefault="0015484E" w:rsidP="009F0920">
      <w:pPr>
        <w:jc w:val="both"/>
      </w:pPr>
    </w:p>
    <w:p w14:paraId="1F8E10B0" w14:textId="1D3BD991" w:rsidR="00602E8A" w:rsidRPr="00602E8A" w:rsidRDefault="00B41076" w:rsidP="00602E8A">
      <w:pPr>
        <w:pStyle w:val="Titre1"/>
        <w:numPr>
          <w:ilvl w:val="1"/>
          <w:numId w:val="16"/>
        </w:numPr>
        <w:rPr>
          <w:rFonts w:ascii="Lucida Sans" w:hAnsi="Lucida Sans"/>
        </w:rPr>
      </w:pPr>
      <w:bookmarkStart w:id="5" w:name="_Toc485998112"/>
      <w:r>
        <w:rPr>
          <w:rFonts w:ascii="Lucida Sans" w:hAnsi="Lucida Sans"/>
        </w:rPr>
        <w:t>Besoin</w:t>
      </w:r>
      <w:bookmarkEnd w:id="5"/>
    </w:p>
    <w:p w14:paraId="0EC4567E" w14:textId="77777777" w:rsidR="00B41076" w:rsidRDefault="00B41076" w:rsidP="009F0920">
      <w:pPr>
        <w:jc w:val="both"/>
      </w:pPr>
      <w:r w:rsidRPr="00B41076">
        <w:t>La salle de travail collaborative doit disposer de 5 ilots de travail pouvant accueillir chacun 5 personnes.</w:t>
      </w:r>
      <w:r>
        <w:t xml:space="preserve"> </w:t>
      </w:r>
    </w:p>
    <w:p w14:paraId="374E4A77" w14:textId="6A69A1CF" w:rsidR="00B41076" w:rsidRDefault="00B41076" w:rsidP="009F0920">
      <w:pPr>
        <w:jc w:val="both"/>
      </w:pPr>
      <w:r>
        <w:t xml:space="preserve">Un ilot de présentation doit permettre à un enseignant de diffuser une source </w:t>
      </w:r>
      <w:r w:rsidR="00AA7671">
        <w:t>audio/vidéo sur un grand écran.</w:t>
      </w:r>
    </w:p>
    <w:p w14:paraId="0FBE8EBF" w14:textId="61DF55F8" w:rsidR="0015484E" w:rsidRDefault="0015484E" w:rsidP="009F0920">
      <w:pPr>
        <w:jc w:val="both"/>
      </w:pPr>
      <w:r>
        <w:t xml:space="preserve">L’offre doit proposer le type de connexion à utiliser. </w:t>
      </w:r>
    </w:p>
    <w:p w14:paraId="7171749D" w14:textId="485F6BFC" w:rsidR="00AA7671" w:rsidRDefault="00AA7671" w:rsidP="009F0920">
      <w:pPr>
        <w:jc w:val="both"/>
      </w:pPr>
      <w:r>
        <w:t>Cette salle doit permettre une utilisation hybride. En effet, depuis l’ilot de présentation, l’intervenant doit être en mesure d’utiliser un outil de communication tel que Teams, Zoom, ou encore des solutions via un navigateur Web. La salle devra mettre à disposition une interface USB, sur l’ilot de présentation, pour fournir l’a</w:t>
      </w:r>
      <w:r w:rsidR="00295534">
        <w:t>mbiance sonore de la salle et la</w:t>
      </w:r>
      <w:r>
        <w:t xml:space="preserve"> vidéo.</w:t>
      </w:r>
    </w:p>
    <w:p w14:paraId="22FDE227" w14:textId="5AD4CDA5" w:rsidR="00AA7671" w:rsidRDefault="00AA7671" w:rsidP="009F0920">
      <w:pPr>
        <w:jc w:val="both"/>
      </w:pPr>
      <w:r>
        <w:t>La vidéo sera fournie par une caméra PTZ positionnée au plafond au centre de la salle. Une solution de tracking est attendue afin de pouvoir visualiser chacun des ilots.</w:t>
      </w:r>
    </w:p>
    <w:p w14:paraId="1ECD0D50" w14:textId="3B8486FC" w:rsidR="00B41076" w:rsidRPr="00B41076" w:rsidRDefault="00B41076" w:rsidP="00B41076">
      <w:pPr>
        <w:pStyle w:val="Titre1"/>
        <w:numPr>
          <w:ilvl w:val="1"/>
          <w:numId w:val="16"/>
        </w:numPr>
        <w:rPr>
          <w:rFonts w:ascii="Lucida Sans" w:hAnsi="Lucida Sans"/>
        </w:rPr>
      </w:pPr>
      <w:bookmarkStart w:id="6" w:name="_Toc485998113"/>
      <w:r w:rsidRPr="00B41076">
        <w:rPr>
          <w:rFonts w:ascii="Lucida Sans" w:hAnsi="Lucida Sans"/>
        </w:rPr>
        <w:t>Ilot de travail</w:t>
      </w:r>
      <w:bookmarkEnd w:id="6"/>
    </w:p>
    <w:p w14:paraId="22645C86" w14:textId="77777777" w:rsidR="00B41076" w:rsidRDefault="00B41076" w:rsidP="00602E8A"/>
    <w:p w14:paraId="146ECF88" w14:textId="543C2500" w:rsidR="00602E8A" w:rsidRDefault="00602E8A" w:rsidP="00602E8A">
      <w:r>
        <w:t>Ces ilots doivent présenter les fonctionnalités suivantes :</w:t>
      </w:r>
    </w:p>
    <w:p w14:paraId="633ED981" w14:textId="77777777" w:rsidR="00602E8A" w:rsidRDefault="00602E8A" w:rsidP="00602E8A">
      <w:pPr>
        <w:pStyle w:val="Paragraphedeliste"/>
        <w:numPr>
          <w:ilvl w:val="0"/>
          <w:numId w:val="37"/>
        </w:numPr>
      </w:pPr>
      <w:r>
        <w:t>Affichage sur un écran de 40 pouces</w:t>
      </w:r>
    </w:p>
    <w:p w14:paraId="3D117552" w14:textId="77777777" w:rsidR="00B41076" w:rsidRDefault="00602E8A" w:rsidP="00602E8A">
      <w:pPr>
        <w:pStyle w:val="Paragraphedeliste"/>
        <w:numPr>
          <w:ilvl w:val="0"/>
          <w:numId w:val="37"/>
        </w:numPr>
      </w:pPr>
      <w:r>
        <w:t>Câbles de connexion à l’écran disponible en milieu de table</w:t>
      </w:r>
    </w:p>
    <w:p w14:paraId="435E4CAC" w14:textId="33B47C2B" w:rsidR="00622D38" w:rsidRDefault="00B41076" w:rsidP="00B41076">
      <w:pPr>
        <w:pStyle w:val="Paragraphedeliste"/>
        <w:numPr>
          <w:ilvl w:val="0"/>
          <w:numId w:val="37"/>
        </w:numPr>
      </w:pPr>
      <w:r>
        <w:t>Système de changement de source audio/vidéo de l’écran simplifié</w:t>
      </w:r>
      <w:r w:rsidR="00602E8A">
        <w:t xml:space="preserve">  </w:t>
      </w:r>
    </w:p>
    <w:p w14:paraId="589E390E" w14:textId="021E9C65" w:rsidR="00B41076" w:rsidRPr="00B41076" w:rsidRDefault="00B41076" w:rsidP="00B41076">
      <w:pPr>
        <w:pStyle w:val="Titre1"/>
        <w:numPr>
          <w:ilvl w:val="1"/>
          <w:numId w:val="16"/>
        </w:numPr>
        <w:rPr>
          <w:rFonts w:ascii="Lucida Sans" w:hAnsi="Lucida Sans"/>
        </w:rPr>
      </w:pPr>
      <w:bookmarkStart w:id="7" w:name="_Toc485998114"/>
      <w:r w:rsidRPr="00B41076">
        <w:rPr>
          <w:rFonts w:ascii="Lucida Sans" w:hAnsi="Lucida Sans"/>
        </w:rPr>
        <w:t xml:space="preserve">Ilot de </w:t>
      </w:r>
      <w:r>
        <w:rPr>
          <w:rFonts w:ascii="Lucida Sans" w:hAnsi="Lucida Sans"/>
        </w:rPr>
        <w:t>présentation</w:t>
      </w:r>
      <w:bookmarkEnd w:id="7"/>
    </w:p>
    <w:p w14:paraId="48FFB33D" w14:textId="77777777" w:rsidR="00B41076" w:rsidRDefault="00B41076" w:rsidP="00B41076"/>
    <w:p w14:paraId="148C0D3F" w14:textId="51F9D579" w:rsidR="00B41076" w:rsidRDefault="00B41076" w:rsidP="00B41076">
      <w:r>
        <w:t>L’ilot de présentation doit présenter les fonctionnalités suivantes :</w:t>
      </w:r>
    </w:p>
    <w:p w14:paraId="6A6EB4AD" w14:textId="0B36061C" w:rsidR="00622D38" w:rsidRDefault="00B41076" w:rsidP="00622D38">
      <w:pPr>
        <w:pStyle w:val="Paragraphedeliste"/>
        <w:numPr>
          <w:ilvl w:val="0"/>
          <w:numId w:val="37"/>
        </w:numPr>
      </w:pPr>
      <w:r>
        <w:lastRenderedPageBreak/>
        <w:t xml:space="preserve">Affichage </w:t>
      </w:r>
      <w:r w:rsidR="00A64CC0">
        <w:t xml:space="preserve">d’une source audio/vidéo </w:t>
      </w:r>
      <w:r>
        <w:t>sur un écran interactif de 84 pouces</w:t>
      </w:r>
      <w:r w:rsidR="00A64CC0">
        <w:t xml:space="preserve">. </w:t>
      </w:r>
      <w:r w:rsidR="009F0920">
        <w:t>Équipé</w:t>
      </w:r>
      <w:r w:rsidR="00A64CC0">
        <w:t xml:space="preserve"> d’un ordinateur sous Windows (intégré à l’écran)</w:t>
      </w:r>
    </w:p>
    <w:p w14:paraId="4B507EC7" w14:textId="3FDA3429" w:rsidR="00B41076" w:rsidRDefault="00B41076" w:rsidP="00622D38">
      <w:pPr>
        <w:pStyle w:val="Paragraphedeliste"/>
        <w:numPr>
          <w:ilvl w:val="0"/>
          <w:numId w:val="37"/>
        </w:numPr>
      </w:pPr>
      <w:r>
        <w:t>Système de contrôle de la salle permettant :</w:t>
      </w:r>
    </w:p>
    <w:p w14:paraId="3445080E" w14:textId="7583FE8F" w:rsidR="00B41076" w:rsidRDefault="00B41076" w:rsidP="00A64CC0">
      <w:pPr>
        <w:pStyle w:val="Paragraphedeliste"/>
        <w:numPr>
          <w:ilvl w:val="1"/>
          <w:numId w:val="37"/>
        </w:numPr>
      </w:pPr>
      <w:r>
        <w:t xml:space="preserve">De diffuser depuis la source de l’ilot </w:t>
      </w:r>
      <w:r w:rsidR="00A64CC0">
        <w:t>de présentation</w:t>
      </w:r>
      <w:r>
        <w:t xml:space="preserve"> vers </w:t>
      </w:r>
      <w:r w:rsidR="00A64CC0">
        <w:t>l’ensemble d</w:t>
      </w:r>
      <w:r>
        <w:t xml:space="preserve">es écrans des ilots </w:t>
      </w:r>
      <w:r w:rsidR="00A64CC0">
        <w:t>de travail</w:t>
      </w:r>
      <w:r>
        <w:t>.</w:t>
      </w:r>
    </w:p>
    <w:p w14:paraId="5752D036" w14:textId="5FA87EEF" w:rsidR="00B41076" w:rsidRPr="00F53489" w:rsidRDefault="00B41076" w:rsidP="00A64CC0">
      <w:pPr>
        <w:pStyle w:val="Paragraphedeliste"/>
        <w:numPr>
          <w:ilvl w:val="1"/>
          <w:numId w:val="37"/>
        </w:numPr>
      </w:pPr>
      <w:r>
        <w:t xml:space="preserve">De diffuser depuis une source d’un ilot </w:t>
      </w:r>
      <w:r w:rsidR="00A64CC0">
        <w:t>de travail</w:t>
      </w:r>
      <w:r>
        <w:t xml:space="preserve"> vers l’ilot </w:t>
      </w:r>
      <w:r w:rsidR="00A64CC0">
        <w:t>de présentation</w:t>
      </w:r>
    </w:p>
    <w:p w14:paraId="1F0A7A44" w14:textId="2ECCA76B" w:rsidR="00B41076" w:rsidRPr="00F53489" w:rsidRDefault="00B41076" w:rsidP="00A64CC0">
      <w:pPr>
        <w:pStyle w:val="Paragraphedeliste"/>
        <w:numPr>
          <w:ilvl w:val="1"/>
          <w:numId w:val="37"/>
        </w:numPr>
      </w:pPr>
      <w:r>
        <w:t xml:space="preserve">De diffuser depuis une source d’un ilot </w:t>
      </w:r>
      <w:r w:rsidR="00A64CC0">
        <w:t>de travail</w:t>
      </w:r>
      <w:r>
        <w:t xml:space="preserve"> vers l’ensemble des écrans</w:t>
      </w:r>
      <w:r w:rsidR="00A64CC0">
        <w:t xml:space="preserve"> de la salle</w:t>
      </w:r>
    </w:p>
    <w:p w14:paraId="4D89F072" w14:textId="77777777" w:rsidR="00B41076" w:rsidRDefault="00B41076" w:rsidP="00A64CC0"/>
    <w:bookmarkEnd w:id="4"/>
    <w:p w14:paraId="341644D6" w14:textId="77777777" w:rsidR="00622D38" w:rsidRDefault="00622D38" w:rsidP="00622D38">
      <w:pPr>
        <w:rPr>
          <w:b/>
          <w:u w:val="single"/>
        </w:rPr>
      </w:pPr>
    </w:p>
    <w:sectPr w:rsidR="00622D38" w:rsidSect="009F0920">
      <w:footerReference w:type="default" r:id="rId12"/>
      <w:pgSz w:w="11906" w:h="16838" w:code="9"/>
      <w:pgMar w:top="3062" w:right="1531" w:bottom="1985" w:left="1531" w:header="397"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49570" w14:textId="77777777" w:rsidR="009600C8" w:rsidRDefault="009600C8">
      <w:r>
        <w:separator/>
      </w:r>
    </w:p>
  </w:endnote>
  <w:endnote w:type="continuationSeparator" w:id="0">
    <w:p w14:paraId="52C13B17" w14:textId="77777777" w:rsidR="009600C8" w:rsidRDefault="00960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1318" w:type="dxa"/>
      <w:tblInd w:w="-1250"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4536"/>
      <w:gridCol w:w="3663"/>
    </w:tblGrid>
    <w:tr w:rsidR="009F0920" w14:paraId="1F08AE3A" w14:textId="77777777" w:rsidTr="00DC1F81">
      <w:trPr>
        <w:trHeight w:val="1025"/>
      </w:trPr>
      <w:tc>
        <w:tcPr>
          <w:tcW w:w="3119" w:type="dxa"/>
          <w:vAlign w:val="center"/>
        </w:tcPr>
        <w:p w14:paraId="583B1089" w14:textId="77777777" w:rsidR="009F0920" w:rsidRDefault="009F0920" w:rsidP="009F0920">
          <w:pPr>
            <w:pStyle w:val="Pieddepage"/>
          </w:pPr>
          <w:r>
            <w:rPr>
              <w:noProof/>
            </w:rPr>
            <w:drawing>
              <wp:inline distT="0" distB="0" distL="0" distR="0" wp14:anchorId="2B10BA2B" wp14:editId="3BC2C7F5">
                <wp:extent cx="1104679" cy="601408"/>
                <wp:effectExtent l="0" t="0" r="635" b="8255"/>
                <wp:docPr id="1591717614" name="Image 11" descr="C:\Users\134874\AppData\Local\Microsoft\Windows\INetCache\Content.Word\Logo_Up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pic:nvPicPr>
                      <pic:blipFill>
                        <a:blip r:embed="rId1">
                          <a:extLst>
                            <a:ext uri="{28A0092B-C50C-407E-A947-70E740481C1C}">
                              <a14:useLocalDpi xmlns:a14="http://schemas.microsoft.com/office/drawing/2010/main" val="0"/>
                            </a:ext>
                          </a:extLst>
                        </a:blip>
                        <a:stretch>
                          <a:fillRect/>
                        </a:stretch>
                      </pic:blipFill>
                      <pic:spPr>
                        <a:xfrm>
                          <a:off x="0" y="0"/>
                          <a:ext cx="1104679" cy="601408"/>
                        </a:xfrm>
                        <a:prstGeom prst="rect">
                          <a:avLst/>
                        </a:prstGeom>
                      </pic:spPr>
                    </pic:pic>
                  </a:graphicData>
                </a:graphic>
              </wp:inline>
            </w:drawing>
          </w:r>
        </w:p>
      </w:tc>
      <w:tc>
        <w:tcPr>
          <w:tcW w:w="4536" w:type="dxa"/>
          <w:vAlign w:val="center"/>
        </w:tcPr>
        <w:p w14:paraId="6CF632BB" w14:textId="1B18FF31" w:rsidR="009F0920" w:rsidRDefault="009F0920" w:rsidP="009F0920">
          <w:pPr>
            <w:spacing w:line="240" w:lineRule="auto"/>
            <w:jc w:val="center"/>
            <w:rPr>
              <w:b/>
              <w:szCs w:val="20"/>
            </w:rPr>
          </w:pPr>
          <w:r>
            <w:rPr>
              <w:b/>
              <w:szCs w:val="20"/>
            </w:rPr>
            <w:t>Étude de cas n°2</w:t>
          </w:r>
        </w:p>
        <w:p w14:paraId="3C051D68" w14:textId="77777777" w:rsidR="009F0920" w:rsidRDefault="009F0920" w:rsidP="009F0920">
          <w:pPr>
            <w:spacing w:line="240" w:lineRule="auto"/>
            <w:jc w:val="center"/>
            <w:rPr>
              <w:rFonts w:eastAsiaTheme="majorEastAsia" w:cstheme="majorBidi"/>
              <w:bCs/>
              <w:color w:val="262626" w:themeColor="text1" w:themeTint="D9"/>
              <w:sz w:val="14"/>
              <w:szCs w:val="32"/>
            </w:rPr>
          </w:pPr>
          <w:r w:rsidRPr="00F226C8">
            <w:rPr>
              <w:rFonts w:eastAsiaTheme="majorEastAsia" w:cstheme="majorBidi"/>
              <w:bCs/>
              <w:color w:val="262626" w:themeColor="text1" w:themeTint="D9"/>
              <w:sz w:val="14"/>
              <w:szCs w:val="32"/>
            </w:rPr>
            <w:t>Fourniture et installatio</w:t>
          </w:r>
          <w:r>
            <w:rPr>
              <w:rFonts w:eastAsiaTheme="majorEastAsia" w:cstheme="majorBidi"/>
              <w:bCs/>
              <w:color w:val="262626" w:themeColor="text1" w:themeTint="D9"/>
              <w:sz w:val="14"/>
              <w:szCs w:val="32"/>
            </w:rPr>
            <w:t>n de systèmes audiovisuels</w:t>
          </w:r>
        </w:p>
        <w:p w14:paraId="2B45E0CB" w14:textId="77777777" w:rsidR="009F0920" w:rsidRDefault="009F0920" w:rsidP="009F0920">
          <w:pPr>
            <w:spacing w:line="240" w:lineRule="auto"/>
            <w:jc w:val="center"/>
            <w:rPr>
              <w:rFonts w:eastAsiaTheme="majorEastAsia" w:cstheme="majorBidi"/>
              <w:bCs/>
              <w:color w:val="262626" w:themeColor="text1" w:themeTint="D9"/>
              <w:sz w:val="14"/>
              <w:szCs w:val="32"/>
            </w:rPr>
          </w:pPr>
          <w:r>
            <w:rPr>
              <w:rFonts w:eastAsiaTheme="majorEastAsia" w:cstheme="majorBidi"/>
              <w:bCs/>
              <w:color w:val="262626" w:themeColor="text1" w:themeTint="D9"/>
              <w:sz w:val="14"/>
              <w:szCs w:val="32"/>
            </w:rPr>
            <w:t>Accord Cadre</w:t>
          </w:r>
        </w:p>
        <w:p w14:paraId="32CDA68F" w14:textId="77777777" w:rsidR="009F0920" w:rsidRPr="002F4517" w:rsidRDefault="009F0920" w:rsidP="009F0920">
          <w:pPr>
            <w:spacing w:line="240" w:lineRule="auto"/>
            <w:jc w:val="center"/>
            <w:rPr>
              <w:rFonts w:eastAsiaTheme="majorEastAsia" w:cstheme="majorBidi"/>
              <w:bCs/>
              <w:color w:val="262626" w:themeColor="text1" w:themeTint="D9"/>
              <w:sz w:val="14"/>
              <w:szCs w:val="32"/>
            </w:rPr>
          </w:pPr>
          <w:r>
            <w:rPr>
              <w:rFonts w:eastAsiaTheme="majorEastAsia" w:cstheme="majorBidi"/>
              <w:bCs/>
              <w:color w:val="262626" w:themeColor="text1" w:themeTint="D9"/>
              <w:sz w:val="14"/>
              <w:szCs w:val="32"/>
            </w:rPr>
            <w:t>Université Paris-Est Créteil</w:t>
          </w:r>
        </w:p>
      </w:tc>
      <w:tc>
        <w:tcPr>
          <w:tcW w:w="3663" w:type="dxa"/>
          <w:vAlign w:val="center"/>
        </w:tcPr>
        <w:p w14:paraId="167B9B7C" w14:textId="0880BEE6" w:rsidR="009F0920" w:rsidRDefault="009F0920" w:rsidP="009F0920">
          <w:pPr>
            <w:pStyle w:val="Pieddepage"/>
            <w:jc w:val="right"/>
          </w:pPr>
          <w:r>
            <w:fldChar w:fldCharType="begin"/>
          </w:r>
          <w:r>
            <w:instrText>PAGE   \* MERGEFORMAT</w:instrText>
          </w:r>
          <w:r>
            <w:fldChar w:fldCharType="separate"/>
          </w:r>
          <w:r w:rsidR="00295534">
            <w:rPr>
              <w:noProof/>
            </w:rPr>
            <w:t>2</w:t>
          </w:r>
          <w:r>
            <w:fldChar w:fldCharType="end"/>
          </w:r>
        </w:p>
      </w:tc>
    </w:tr>
  </w:tbl>
  <w:p w14:paraId="40F20432" w14:textId="77777777" w:rsidR="009F0920" w:rsidRDefault="009F092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57C02" w14:textId="77777777" w:rsidR="009600C8" w:rsidRDefault="009600C8">
      <w:r>
        <w:separator/>
      </w:r>
    </w:p>
  </w:footnote>
  <w:footnote w:type="continuationSeparator" w:id="0">
    <w:p w14:paraId="0D8351E4" w14:textId="77777777" w:rsidR="009600C8" w:rsidRDefault="009600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576A5"/>
    <w:multiLevelType w:val="hybridMultilevel"/>
    <w:tmpl w:val="C7C8CB0A"/>
    <w:lvl w:ilvl="0" w:tplc="161C8098">
      <w:numFmt w:val="bullet"/>
      <w:lvlText w:val="-"/>
      <w:lvlJc w:val="left"/>
      <w:pPr>
        <w:ind w:left="1068" w:hanging="360"/>
      </w:pPr>
      <w:rPr>
        <w:rFonts w:ascii="Lucida Sans" w:eastAsia="Times New Roman" w:hAnsi="Lucida San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7A33795"/>
    <w:multiLevelType w:val="multilevel"/>
    <w:tmpl w:val="06B6BF70"/>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 w15:restartNumberingAfterBreak="0">
    <w:nsid w:val="08030B02"/>
    <w:multiLevelType w:val="hybridMultilevel"/>
    <w:tmpl w:val="0986BF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BC11E3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516C19"/>
    <w:multiLevelType w:val="hybridMultilevel"/>
    <w:tmpl w:val="7932E18E"/>
    <w:lvl w:ilvl="0" w:tplc="0A98CCD4">
      <w:numFmt w:val="bullet"/>
      <w:lvlText w:val="-"/>
      <w:lvlJc w:val="left"/>
      <w:pPr>
        <w:ind w:left="1068" w:hanging="360"/>
      </w:pPr>
      <w:rPr>
        <w:rFonts w:ascii="Lucida Sans" w:eastAsia="Times New Roman" w:hAnsi="Lucida Sans" w:cs="Times New Roman"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1365449A"/>
    <w:multiLevelType w:val="hybridMultilevel"/>
    <w:tmpl w:val="127C6284"/>
    <w:lvl w:ilvl="0" w:tplc="3732C042">
      <w:start w:val="1"/>
      <w:numFmt w:val="bullet"/>
      <w:lvlText w:val=""/>
      <w:lvlJc w:val="left"/>
      <w:pPr>
        <w:ind w:left="-131" w:hanging="360"/>
      </w:pPr>
      <w:rPr>
        <w:rFonts w:ascii="Wingdings" w:hAnsi="Wingdings" w:cs="Times New Roman" w:hint="default"/>
        <w:color w:val="C00000"/>
        <w:sz w:val="16"/>
        <w:szCs w:val="16"/>
      </w:rPr>
    </w:lvl>
    <w:lvl w:ilvl="1" w:tplc="040C0003" w:tentative="1">
      <w:start w:val="1"/>
      <w:numFmt w:val="bullet"/>
      <w:lvlText w:val="o"/>
      <w:lvlJc w:val="left"/>
      <w:pPr>
        <w:ind w:left="589" w:hanging="360"/>
      </w:pPr>
      <w:rPr>
        <w:rFonts w:ascii="Courier New" w:hAnsi="Courier New" w:cs="Courier New" w:hint="default"/>
      </w:rPr>
    </w:lvl>
    <w:lvl w:ilvl="2" w:tplc="040C0005" w:tentative="1">
      <w:start w:val="1"/>
      <w:numFmt w:val="bullet"/>
      <w:lvlText w:val=""/>
      <w:lvlJc w:val="left"/>
      <w:pPr>
        <w:ind w:left="1309" w:hanging="360"/>
      </w:pPr>
      <w:rPr>
        <w:rFonts w:ascii="Wingdings" w:hAnsi="Wingdings" w:hint="default"/>
      </w:rPr>
    </w:lvl>
    <w:lvl w:ilvl="3" w:tplc="040C0001" w:tentative="1">
      <w:start w:val="1"/>
      <w:numFmt w:val="bullet"/>
      <w:lvlText w:val=""/>
      <w:lvlJc w:val="left"/>
      <w:pPr>
        <w:ind w:left="2029" w:hanging="360"/>
      </w:pPr>
      <w:rPr>
        <w:rFonts w:ascii="Symbol" w:hAnsi="Symbol" w:hint="default"/>
      </w:rPr>
    </w:lvl>
    <w:lvl w:ilvl="4" w:tplc="040C0003" w:tentative="1">
      <w:start w:val="1"/>
      <w:numFmt w:val="bullet"/>
      <w:lvlText w:val="o"/>
      <w:lvlJc w:val="left"/>
      <w:pPr>
        <w:ind w:left="2749" w:hanging="360"/>
      </w:pPr>
      <w:rPr>
        <w:rFonts w:ascii="Courier New" w:hAnsi="Courier New" w:cs="Courier New" w:hint="default"/>
      </w:rPr>
    </w:lvl>
    <w:lvl w:ilvl="5" w:tplc="040C0005" w:tentative="1">
      <w:start w:val="1"/>
      <w:numFmt w:val="bullet"/>
      <w:lvlText w:val=""/>
      <w:lvlJc w:val="left"/>
      <w:pPr>
        <w:ind w:left="3469" w:hanging="360"/>
      </w:pPr>
      <w:rPr>
        <w:rFonts w:ascii="Wingdings" w:hAnsi="Wingdings" w:hint="default"/>
      </w:rPr>
    </w:lvl>
    <w:lvl w:ilvl="6" w:tplc="040C0001" w:tentative="1">
      <w:start w:val="1"/>
      <w:numFmt w:val="bullet"/>
      <w:lvlText w:val=""/>
      <w:lvlJc w:val="left"/>
      <w:pPr>
        <w:ind w:left="4189" w:hanging="360"/>
      </w:pPr>
      <w:rPr>
        <w:rFonts w:ascii="Symbol" w:hAnsi="Symbol" w:hint="default"/>
      </w:rPr>
    </w:lvl>
    <w:lvl w:ilvl="7" w:tplc="040C0003" w:tentative="1">
      <w:start w:val="1"/>
      <w:numFmt w:val="bullet"/>
      <w:lvlText w:val="o"/>
      <w:lvlJc w:val="left"/>
      <w:pPr>
        <w:ind w:left="4909" w:hanging="360"/>
      </w:pPr>
      <w:rPr>
        <w:rFonts w:ascii="Courier New" w:hAnsi="Courier New" w:cs="Courier New" w:hint="default"/>
      </w:rPr>
    </w:lvl>
    <w:lvl w:ilvl="8" w:tplc="040C0005" w:tentative="1">
      <w:start w:val="1"/>
      <w:numFmt w:val="bullet"/>
      <w:lvlText w:val=""/>
      <w:lvlJc w:val="left"/>
      <w:pPr>
        <w:ind w:left="5629" w:hanging="360"/>
      </w:pPr>
      <w:rPr>
        <w:rFonts w:ascii="Wingdings" w:hAnsi="Wingdings" w:hint="default"/>
      </w:rPr>
    </w:lvl>
  </w:abstractNum>
  <w:abstractNum w:abstractNumId="6" w15:restartNumberingAfterBreak="0">
    <w:nsid w:val="14332B4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55A529B"/>
    <w:multiLevelType w:val="hybridMultilevel"/>
    <w:tmpl w:val="647EAC0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63478E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E85C4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AFD5B9A"/>
    <w:multiLevelType w:val="hybridMultilevel"/>
    <w:tmpl w:val="D034089C"/>
    <w:lvl w:ilvl="0" w:tplc="0A98CCD4">
      <w:numFmt w:val="bullet"/>
      <w:lvlText w:val="-"/>
      <w:lvlJc w:val="left"/>
      <w:pPr>
        <w:ind w:left="720" w:hanging="360"/>
      </w:pPr>
      <w:rPr>
        <w:rFonts w:ascii="Lucida Sans" w:eastAsia="Times New Roman" w:hAnsi="Lucida San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563F5D"/>
    <w:multiLevelType w:val="hybridMultilevel"/>
    <w:tmpl w:val="0E58831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31CC0E8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464100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88213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B5C719D"/>
    <w:multiLevelType w:val="hybridMultilevel"/>
    <w:tmpl w:val="E550ED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E046B0F"/>
    <w:multiLevelType w:val="hybridMultilevel"/>
    <w:tmpl w:val="4DF052D8"/>
    <w:lvl w:ilvl="0" w:tplc="C94E50E8">
      <w:numFmt w:val="bullet"/>
      <w:lvlText w:val="-"/>
      <w:lvlJc w:val="left"/>
      <w:pPr>
        <w:ind w:left="720" w:hanging="360"/>
      </w:pPr>
      <w:rPr>
        <w:rFonts w:ascii="Lucida Sans" w:eastAsia="Times New Roman" w:hAnsi="Lucida San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E933D1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F277B6F"/>
    <w:multiLevelType w:val="hybridMultilevel"/>
    <w:tmpl w:val="647EAC0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6991586"/>
    <w:multiLevelType w:val="multilevel"/>
    <w:tmpl w:val="E5348172"/>
    <w:lvl w:ilvl="0">
      <w:start w:val="1"/>
      <w:numFmt w:val="decimal"/>
      <w:lvlRestart w:val="0"/>
      <w:pStyle w:val="EdfTitreAnnexe"/>
      <w:suff w:val="nothing"/>
      <w:lvlText w:val=""/>
      <w:lvlJc w:val="left"/>
      <w:pPr>
        <w:ind w:left="0" w:firstLine="0"/>
      </w:pPr>
    </w:lvl>
    <w:lvl w:ilvl="1">
      <w:start w:val="1"/>
      <w:numFmt w:val="decimal"/>
      <w:pStyle w:val="EdfAnnexeTitre1"/>
      <w:lvlText w:val="%2."/>
      <w:lvlJc w:val="left"/>
      <w:pPr>
        <w:tabs>
          <w:tab w:val="num" w:pos="0"/>
        </w:tabs>
        <w:ind w:left="0" w:firstLine="0"/>
      </w:pPr>
    </w:lvl>
    <w:lvl w:ilvl="2">
      <w:start w:val="1"/>
      <w:numFmt w:val="decimal"/>
      <w:pStyle w:val="EdfAnnexeTitre2"/>
      <w:lvlText w:val="%2.%3."/>
      <w:lvlJc w:val="left"/>
      <w:pPr>
        <w:tabs>
          <w:tab w:val="num" w:pos="0"/>
        </w:tabs>
        <w:ind w:left="0" w:firstLine="0"/>
      </w:pPr>
    </w:lvl>
    <w:lvl w:ilvl="3">
      <w:start w:val="1"/>
      <w:numFmt w:val="decimal"/>
      <w:pStyle w:val="EdfAnnexeTitre3"/>
      <w:lvlText w:val="%2.%3.%4."/>
      <w:lvlJc w:val="left"/>
      <w:pPr>
        <w:tabs>
          <w:tab w:val="num" w:pos="0"/>
        </w:tabs>
        <w:ind w:left="0" w:firstLine="0"/>
      </w:pPr>
    </w:lvl>
    <w:lvl w:ilvl="4">
      <w:start w:val="1"/>
      <w:numFmt w:val="decimal"/>
      <w:pStyle w:val="EdfAnnexeTitre4"/>
      <w:lvlText w:val="%2.%3.%4.%5."/>
      <w:lvlJc w:val="left"/>
      <w:pPr>
        <w:tabs>
          <w:tab w:val="num" w:pos="0"/>
        </w:tabs>
        <w:ind w:left="0" w:firstLine="0"/>
      </w:pPr>
    </w:lvl>
    <w:lvl w:ilvl="5">
      <w:start w:val="1"/>
      <w:numFmt w:val="decimal"/>
      <w:pStyle w:val="EdfAnnexeTitre5"/>
      <w:lvlText w:val="%2.%3.%4.%5.%6."/>
      <w:lvlJc w:val="left"/>
      <w:pPr>
        <w:tabs>
          <w:tab w:val="num" w:pos="0"/>
        </w:tabs>
        <w:ind w:left="0" w:firstLine="0"/>
      </w:pPr>
    </w:lvl>
    <w:lvl w:ilvl="6">
      <w:start w:val="1"/>
      <w:numFmt w:val="decimal"/>
      <w:pStyle w:val="EdfAnnexeTitre6"/>
      <w:lvlText w:val="%2.%3.%4.%5.%6.%7."/>
      <w:lvlJc w:val="left"/>
      <w:pPr>
        <w:tabs>
          <w:tab w:val="num" w:pos="0"/>
        </w:tabs>
        <w:ind w:left="0" w:firstLine="0"/>
      </w:pPr>
    </w:lvl>
    <w:lvl w:ilvl="7">
      <w:start w:val="1"/>
      <w:numFmt w:val="decimal"/>
      <w:pStyle w:val="EdfAnnexeTitre7"/>
      <w:lvlText w:val="%2.%3.%4.%5.%6.%7.%8."/>
      <w:lvlJc w:val="left"/>
      <w:pPr>
        <w:tabs>
          <w:tab w:val="num" w:pos="0"/>
        </w:tabs>
        <w:ind w:left="0" w:firstLine="0"/>
      </w:pPr>
    </w:lvl>
    <w:lvl w:ilvl="8">
      <w:start w:val="1"/>
      <w:numFmt w:val="decimal"/>
      <w:pStyle w:val="EdfAnnexeTitre8"/>
      <w:lvlText w:val="%2.%3.%4.%5.%6.%7.%8.%9."/>
      <w:lvlJc w:val="left"/>
      <w:pPr>
        <w:tabs>
          <w:tab w:val="num" w:pos="0"/>
        </w:tabs>
        <w:ind w:left="0" w:firstLine="0"/>
      </w:pPr>
    </w:lvl>
  </w:abstractNum>
  <w:abstractNum w:abstractNumId="20" w15:restartNumberingAfterBreak="0">
    <w:nsid w:val="4A1B2CE3"/>
    <w:multiLevelType w:val="hybridMultilevel"/>
    <w:tmpl w:val="F19ED0EE"/>
    <w:lvl w:ilvl="0" w:tplc="42F40ECC">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AE6283B"/>
    <w:multiLevelType w:val="hybridMultilevel"/>
    <w:tmpl w:val="EA5EB1E6"/>
    <w:lvl w:ilvl="0" w:tplc="105886C6">
      <w:numFmt w:val="bullet"/>
      <w:lvlText w:val="-"/>
      <w:lvlJc w:val="left"/>
      <w:pPr>
        <w:ind w:left="720" w:hanging="360"/>
      </w:pPr>
      <w:rPr>
        <w:rFonts w:ascii="Lucida Sans" w:eastAsia="Times New Roman" w:hAnsi="Lucida San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C5112CF"/>
    <w:multiLevelType w:val="hybridMultilevel"/>
    <w:tmpl w:val="9E7EAD6C"/>
    <w:lvl w:ilvl="0" w:tplc="3732C042">
      <w:start w:val="1"/>
      <w:numFmt w:val="bullet"/>
      <w:lvlText w:val=""/>
      <w:lvlJc w:val="left"/>
      <w:pPr>
        <w:ind w:left="229" w:hanging="360"/>
      </w:pPr>
      <w:rPr>
        <w:rFonts w:ascii="Wingdings" w:hAnsi="Wingdings" w:cs="Times New Roman" w:hint="default"/>
        <w:color w:val="C00000"/>
        <w:sz w:val="16"/>
        <w:szCs w:val="16"/>
      </w:rPr>
    </w:lvl>
    <w:lvl w:ilvl="1" w:tplc="040C0003" w:tentative="1">
      <w:start w:val="1"/>
      <w:numFmt w:val="bullet"/>
      <w:lvlText w:val="o"/>
      <w:lvlJc w:val="left"/>
      <w:pPr>
        <w:ind w:left="949" w:hanging="360"/>
      </w:pPr>
      <w:rPr>
        <w:rFonts w:ascii="Courier New" w:hAnsi="Courier New" w:cs="Courier New" w:hint="default"/>
      </w:rPr>
    </w:lvl>
    <w:lvl w:ilvl="2" w:tplc="040C0005" w:tentative="1">
      <w:start w:val="1"/>
      <w:numFmt w:val="bullet"/>
      <w:lvlText w:val=""/>
      <w:lvlJc w:val="left"/>
      <w:pPr>
        <w:ind w:left="1669" w:hanging="360"/>
      </w:pPr>
      <w:rPr>
        <w:rFonts w:ascii="Wingdings" w:hAnsi="Wingdings" w:hint="default"/>
      </w:rPr>
    </w:lvl>
    <w:lvl w:ilvl="3" w:tplc="040C0001" w:tentative="1">
      <w:start w:val="1"/>
      <w:numFmt w:val="bullet"/>
      <w:lvlText w:val=""/>
      <w:lvlJc w:val="left"/>
      <w:pPr>
        <w:ind w:left="2389" w:hanging="360"/>
      </w:pPr>
      <w:rPr>
        <w:rFonts w:ascii="Symbol" w:hAnsi="Symbol" w:hint="default"/>
      </w:rPr>
    </w:lvl>
    <w:lvl w:ilvl="4" w:tplc="040C0003" w:tentative="1">
      <w:start w:val="1"/>
      <w:numFmt w:val="bullet"/>
      <w:lvlText w:val="o"/>
      <w:lvlJc w:val="left"/>
      <w:pPr>
        <w:ind w:left="3109" w:hanging="360"/>
      </w:pPr>
      <w:rPr>
        <w:rFonts w:ascii="Courier New" w:hAnsi="Courier New" w:cs="Courier New" w:hint="default"/>
      </w:rPr>
    </w:lvl>
    <w:lvl w:ilvl="5" w:tplc="040C0005" w:tentative="1">
      <w:start w:val="1"/>
      <w:numFmt w:val="bullet"/>
      <w:lvlText w:val=""/>
      <w:lvlJc w:val="left"/>
      <w:pPr>
        <w:ind w:left="3829" w:hanging="360"/>
      </w:pPr>
      <w:rPr>
        <w:rFonts w:ascii="Wingdings" w:hAnsi="Wingdings" w:hint="default"/>
      </w:rPr>
    </w:lvl>
    <w:lvl w:ilvl="6" w:tplc="040C0001" w:tentative="1">
      <w:start w:val="1"/>
      <w:numFmt w:val="bullet"/>
      <w:lvlText w:val=""/>
      <w:lvlJc w:val="left"/>
      <w:pPr>
        <w:ind w:left="4549" w:hanging="360"/>
      </w:pPr>
      <w:rPr>
        <w:rFonts w:ascii="Symbol" w:hAnsi="Symbol" w:hint="default"/>
      </w:rPr>
    </w:lvl>
    <w:lvl w:ilvl="7" w:tplc="040C0003" w:tentative="1">
      <w:start w:val="1"/>
      <w:numFmt w:val="bullet"/>
      <w:lvlText w:val="o"/>
      <w:lvlJc w:val="left"/>
      <w:pPr>
        <w:ind w:left="5269" w:hanging="360"/>
      </w:pPr>
      <w:rPr>
        <w:rFonts w:ascii="Courier New" w:hAnsi="Courier New" w:cs="Courier New" w:hint="default"/>
      </w:rPr>
    </w:lvl>
    <w:lvl w:ilvl="8" w:tplc="040C0005" w:tentative="1">
      <w:start w:val="1"/>
      <w:numFmt w:val="bullet"/>
      <w:lvlText w:val=""/>
      <w:lvlJc w:val="left"/>
      <w:pPr>
        <w:ind w:left="5989" w:hanging="360"/>
      </w:pPr>
      <w:rPr>
        <w:rFonts w:ascii="Wingdings" w:hAnsi="Wingdings" w:hint="default"/>
      </w:rPr>
    </w:lvl>
  </w:abstractNum>
  <w:abstractNum w:abstractNumId="23" w15:restartNumberingAfterBreak="0">
    <w:nsid w:val="4C8D147A"/>
    <w:multiLevelType w:val="hybridMultilevel"/>
    <w:tmpl w:val="5E762EFA"/>
    <w:lvl w:ilvl="0" w:tplc="ADBC7A1C">
      <w:start w:val="1"/>
      <w:numFmt w:val="bullet"/>
      <w:lvlText w:val=""/>
      <w:lvlJc w:val="left"/>
      <w:pPr>
        <w:ind w:left="720" w:hanging="360"/>
      </w:pPr>
      <w:rPr>
        <w:rFonts w:ascii="Symbol" w:hAnsi="Symbol" w:hint="default"/>
      </w:rPr>
    </w:lvl>
    <w:lvl w:ilvl="1" w:tplc="EFA8B0AE">
      <w:start w:val="1"/>
      <w:numFmt w:val="bullet"/>
      <w:lvlText w:val="o"/>
      <w:lvlJc w:val="left"/>
      <w:pPr>
        <w:ind w:left="1440" w:hanging="360"/>
      </w:pPr>
      <w:rPr>
        <w:rFonts w:ascii="Courier New" w:hAnsi="Courier New" w:hint="default"/>
      </w:rPr>
    </w:lvl>
    <w:lvl w:ilvl="2" w:tplc="ACC48878">
      <w:start w:val="1"/>
      <w:numFmt w:val="bullet"/>
      <w:lvlText w:val=""/>
      <w:lvlJc w:val="left"/>
      <w:pPr>
        <w:ind w:left="2160" w:hanging="360"/>
      </w:pPr>
      <w:rPr>
        <w:rFonts w:ascii="Wingdings" w:hAnsi="Wingdings" w:hint="default"/>
      </w:rPr>
    </w:lvl>
    <w:lvl w:ilvl="3" w:tplc="F3B4F1BA">
      <w:start w:val="1"/>
      <w:numFmt w:val="bullet"/>
      <w:lvlText w:val=""/>
      <w:lvlJc w:val="left"/>
      <w:pPr>
        <w:ind w:left="2880" w:hanging="360"/>
      </w:pPr>
      <w:rPr>
        <w:rFonts w:ascii="Symbol" w:hAnsi="Symbol" w:hint="default"/>
      </w:rPr>
    </w:lvl>
    <w:lvl w:ilvl="4" w:tplc="0DF60406">
      <w:start w:val="1"/>
      <w:numFmt w:val="bullet"/>
      <w:lvlText w:val="o"/>
      <w:lvlJc w:val="left"/>
      <w:pPr>
        <w:ind w:left="3600" w:hanging="360"/>
      </w:pPr>
      <w:rPr>
        <w:rFonts w:ascii="Courier New" w:hAnsi="Courier New" w:hint="default"/>
      </w:rPr>
    </w:lvl>
    <w:lvl w:ilvl="5" w:tplc="CB52C3C2">
      <w:start w:val="1"/>
      <w:numFmt w:val="bullet"/>
      <w:lvlText w:val=""/>
      <w:lvlJc w:val="left"/>
      <w:pPr>
        <w:ind w:left="4320" w:hanging="360"/>
      </w:pPr>
      <w:rPr>
        <w:rFonts w:ascii="Wingdings" w:hAnsi="Wingdings" w:hint="default"/>
      </w:rPr>
    </w:lvl>
    <w:lvl w:ilvl="6" w:tplc="64CC60BC">
      <w:start w:val="1"/>
      <w:numFmt w:val="bullet"/>
      <w:lvlText w:val=""/>
      <w:lvlJc w:val="left"/>
      <w:pPr>
        <w:ind w:left="5040" w:hanging="360"/>
      </w:pPr>
      <w:rPr>
        <w:rFonts w:ascii="Symbol" w:hAnsi="Symbol" w:hint="default"/>
      </w:rPr>
    </w:lvl>
    <w:lvl w:ilvl="7" w:tplc="7C26528E">
      <w:start w:val="1"/>
      <w:numFmt w:val="bullet"/>
      <w:lvlText w:val="o"/>
      <w:lvlJc w:val="left"/>
      <w:pPr>
        <w:ind w:left="5760" w:hanging="360"/>
      </w:pPr>
      <w:rPr>
        <w:rFonts w:ascii="Courier New" w:hAnsi="Courier New" w:hint="default"/>
      </w:rPr>
    </w:lvl>
    <w:lvl w:ilvl="8" w:tplc="7B90E3DC">
      <w:start w:val="1"/>
      <w:numFmt w:val="bullet"/>
      <w:lvlText w:val=""/>
      <w:lvlJc w:val="left"/>
      <w:pPr>
        <w:ind w:left="6480" w:hanging="360"/>
      </w:pPr>
      <w:rPr>
        <w:rFonts w:ascii="Wingdings" w:hAnsi="Wingdings" w:hint="default"/>
      </w:rPr>
    </w:lvl>
  </w:abstractNum>
  <w:abstractNum w:abstractNumId="24" w15:restartNumberingAfterBreak="0">
    <w:nsid w:val="51B67304"/>
    <w:multiLevelType w:val="hybridMultilevel"/>
    <w:tmpl w:val="5CA80008"/>
    <w:lvl w:ilvl="0" w:tplc="5F886588">
      <w:numFmt w:val="bullet"/>
      <w:lvlText w:val="-"/>
      <w:lvlJc w:val="left"/>
      <w:pPr>
        <w:ind w:left="720" w:hanging="360"/>
      </w:pPr>
      <w:rPr>
        <w:rFonts w:ascii="Lucida Sans" w:eastAsia="Times New Roman" w:hAnsi="Lucida San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4E92D43"/>
    <w:multiLevelType w:val="hybridMultilevel"/>
    <w:tmpl w:val="40DEDD74"/>
    <w:lvl w:ilvl="0" w:tplc="B2CAA270">
      <w:numFmt w:val="bullet"/>
      <w:lvlText w:val="-"/>
      <w:lvlJc w:val="left"/>
      <w:pPr>
        <w:ind w:left="720" w:hanging="360"/>
      </w:pPr>
      <w:rPr>
        <w:rFonts w:ascii="Lucida Sans" w:eastAsia="Times New Roman" w:hAnsi="Lucida San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8F447F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9C10DB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A6E65CE"/>
    <w:multiLevelType w:val="hybridMultilevel"/>
    <w:tmpl w:val="A120B7CA"/>
    <w:lvl w:ilvl="0" w:tplc="040C0001">
      <w:start w:val="1"/>
      <w:numFmt w:val="bullet"/>
      <w:lvlText w:val=""/>
      <w:lvlJc w:val="left"/>
      <w:pPr>
        <w:tabs>
          <w:tab w:val="num" w:pos="1854"/>
        </w:tabs>
        <w:ind w:left="1854" w:hanging="360"/>
      </w:pPr>
      <w:rPr>
        <w:rFonts w:ascii="Symbol" w:hAnsi="Symbol" w:hint="default"/>
      </w:rPr>
    </w:lvl>
    <w:lvl w:ilvl="1" w:tplc="040C0005">
      <w:start w:val="1"/>
      <w:numFmt w:val="bullet"/>
      <w:lvlText w:val=""/>
      <w:lvlJc w:val="left"/>
      <w:pPr>
        <w:tabs>
          <w:tab w:val="num" w:pos="2574"/>
        </w:tabs>
        <w:ind w:left="2574" w:hanging="360"/>
      </w:pPr>
      <w:rPr>
        <w:rFonts w:ascii="Wingdings" w:hAnsi="Wingdings"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29" w15:restartNumberingAfterBreak="0">
    <w:nsid w:val="5CE514D6"/>
    <w:multiLevelType w:val="hybridMultilevel"/>
    <w:tmpl w:val="08643552"/>
    <w:lvl w:ilvl="0" w:tplc="3732C042">
      <w:start w:val="1"/>
      <w:numFmt w:val="bullet"/>
      <w:lvlText w:val=""/>
      <w:lvlJc w:val="left"/>
      <w:pPr>
        <w:ind w:left="-131" w:hanging="360"/>
      </w:pPr>
      <w:rPr>
        <w:rFonts w:ascii="Wingdings" w:hAnsi="Wingdings" w:cs="Times New Roman" w:hint="default"/>
        <w:color w:val="C00000"/>
        <w:sz w:val="16"/>
        <w:szCs w:val="16"/>
      </w:rPr>
    </w:lvl>
    <w:lvl w:ilvl="1" w:tplc="040C0003" w:tentative="1">
      <w:start w:val="1"/>
      <w:numFmt w:val="bullet"/>
      <w:lvlText w:val="o"/>
      <w:lvlJc w:val="left"/>
      <w:pPr>
        <w:ind w:left="589" w:hanging="360"/>
      </w:pPr>
      <w:rPr>
        <w:rFonts w:ascii="Courier New" w:hAnsi="Courier New" w:cs="Courier New" w:hint="default"/>
      </w:rPr>
    </w:lvl>
    <w:lvl w:ilvl="2" w:tplc="040C0005" w:tentative="1">
      <w:start w:val="1"/>
      <w:numFmt w:val="bullet"/>
      <w:lvlText w:val=""/>
      <w:lvlJc w:val="left"/>
      <w:pPr>
        <w:ind w:left="1309" w:hanging="360"/>
      </w:pPr>
      <w:rPr>
        <w:rFonts w:ascii="Wingdings" w:hAnsi="Wingdings" w:hint="default"/>
      </w:rPr>
    </w:lvl>
    <w:lvl w:ilvl="3" w:tplc="040C0001" w:tentative="1">
      <w:start w:val="1"/>
      <w:numFmt w:val="bullet"/>
      <w:lvlText w:val=""/>
      <w:lvlJc w:val="left"/>
      <w:pPr>
        <w:ind w:left="2029" w:hanging="360"/>
      </w:pPr>
      <w:rPr>
        <w:rFonts w:ascii="Symbol" w:hAnsi="Symbol" w:hint="default"/>
      </w:rPr>
    </w:lvl>
    <w:lvl w:ilvl="4" w:tplc="040C0003" w:tentative="1">
      <w:start w:val="1"/>
      <w:numFmt w:val="bullet"/>
      <w:lvlText w:val="o"/>
      <w:lvlJc w:val="left"/>
      <w:pPr>
        <w:ind w:left="2749" w:hanging="360"/>
      </w:pPr>
      <w:rPr>
        <w:rFonts w:ascii="Courier New" w:hAnsi="Courier New" w:cs="Courier New" w:hint="default"/>
      </w:rPr>
    </w:lvl>
    <w:lvl w:ilvl="5" w:tplc="040C0005" w:tentative="1">
      <w:start w:val="1"/>
      <w:numFmt w:val="bullet"/>
      <w:lvlText w:val=""/>
      <w:lvlJc w:val="left"/>
      <w:pPr>
        <w:ind w:left="3469" w:hanging="360"/>
      </w:pPr>
      <w:rPr>
        <w:rFonts w:ascii="Wingdings" w:hAnsi="Wingdings" w:hint="default"/>
      </w:rPr>
    </w:lvl>
    <w:lvl w:ilvl="6" w:tplc="040C0001" w:tentative="1">
      <w:start w:val="1"/>
      <w:numFmt w:val="bullet"/>
      <w:lvlText w:val=""/>
      <w:lvlJc w:val="left"/>
      <w:pPr>
        <w:ind w:left="4189" w:hanging="360"/>
      </w:pPr>
      <w:rPr>
        <w:rFonts w:ascii="Symbol" w:hAnsi="Symbol" w:hint="default"/>
      </w:rPr>
    </w:lvl>
    <w:lvl w:ilvl="7" w:tplc="040C0003" w:tentative="1">
      <w:start w:val="1"/>
      <w:numFmt w:val="bullet"/>
      <w:lvlText w:val="o"/>
      <w:lvlJc w:val="left"/>
      <w:pPr>
        <w:ind w:left="4909" w:hanging="360"/>
      </w:pPr>
      <w:rPr>
        <w:rFonts w:ascii="Courier New" w:hAnsi="Courier New" w:cs="Courier New" w:hint="default"/>
      </w:rPr>
    </w:lvl>
    <w:lvl w:ilvl="8" w:tplc="040C0005" w:tentative="1">
      <w:start w:val="1"/>
      <w:numFmt w:val="bullet"/>
      <w:lvlText w:val=""/>
      <w:lvlJc w:val="left"/>
      <w:pPr>
        <w:ind w:left="5629" w:hanging="360"/>
      </w:pPr>
      <w:rPr>
        <w:rFonts w:ascii="Wingdings" w:hAnsi="Wingdings" w:hint="default"/>
      </w:rPr>
    </w:lvl>
  </w:abstractNum>
  <w:abstractNum w:abstractNumId="30" w15:restartNumberingAfterBreak="0">
    <w:nsid w:val="5E855D96"/>
    <w:multiLevelType w:val="hybridMultilevel"/>
    <w:tmpl w:val="3AEA96EA"/>
    <w:lvl w:ilvl="0" w:tplc="764A872E">
      <w:numFmt w:val="bullet"/>
      <w:lvlText w:val="-"/>
      <w:lvlJc w:val="left"/>
      <w:pPr>
        <w:ind w:left="720" w:hanging="360"/>
      </w:pPr>
      <w:rPr>
        <w:rFonts w:ascii="Lucida Sans" w:eastAsia="Times New Roman" w:hAnsi="Lucida Sans" w:cs="Times New Roman" w:hint="default"/>
      </w:rPr>
    </w:lvl>
    <w:lvl w:ilvl="1" w:tplc="040C0003">
      <w:start w:val="1"/>
      <w:numFmt w:val="bullet"/>
      <w:lvlText w:val="o"/>
      <w:lvlJc w:val="left"/>
      <w:pPr>
        <w:ind w:left="1352"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7BD0ACA"/>
    <w:multiLevelType w:val="hybridMultilevel"/>
    <w:tmpl w:val="44F6E7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96E7F42"/>
    <w:multiLevelType w:val="hybridMultilevel"/>
    <w:tmpl w:val="D1DC6DEE"/>
    <w:lvl w:ilvl="0" w:tplc="764A872E">
      <w:numFmt w:val="bullet"/>
      <w:lvlText w:val="-"/>
      <w:lvlJc w:val="left"/>
      <w:pPr>
        <w:ind w:left="720" w:hanging="360"/>
      </w:pPr>
      <w:rPr>
        <w:rFonts w:ascii="Lucida Sans" w:eastAsia="Times New Roman" w:hAnsi="Lucida San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BA02F73"/>
    <w:multiLevelType w:val="hybridMultilevel"/>
    <w:tmpl w:val="40B2434A"/>
    <w:lvl w:ilvl="0" w:tplc="13D056CE">
      <w:start w:val="1"/>
      <w:numFmt w:val="bullet"/>
      <w:lvlText w:val=""/>
      <w:lvlJc w:val="left"/>
      <w:pPr>
        <w:ind w:left="589" w:hanging="360"/>
      </w:pPr>
      <w:rPr>
        <w:rFonts w:ascii="Wingdings" w:hAnsi="Wingdings" w:hint="default"/>
        <w:color w:val="C00000"/>
      </w:rPr>
    </w:lvl>
    <w:lvl w:ilvl="1" w:tplc="040C0003" w:tentative="1">
      <w:start w:val="1"/>
      <w:numFmt w:val="bullet"/>
      <w:lvlText w:val="o"/>
      <w:lvlJc w:val="left"/>
      <w:pPr>
        <w:ind w:left="1309" w:hanging="360"/>
      </w:pPr>
      <w:rPr>
        <w:rFonts w:ascii="Courier New" w:hAnsi="Courier New" w:cs="Courier New" w:hint="default"/>
      </w:rPr>
    </w:lvl>
    <w:lvl w:ilvl="2" w:tplc="040C0005" w:tentative="1">
      <w:start w:val="1"/>
      <w:numFmt w:val="bullet"/>
      <w:lvlText w:val=""/>
      <w:lvlJc w:val="left"/>
      <w:pPr>
        <w:ind w:left="2029" w:hanging="360"/>
      </w:pPr>
      <w:rPr>
        <w:rFonts w:ascii="Wingdings" w:hAnsi="Wingdings" w:hint="default"/>
      </w:rPr>
    </w:lvl>
    <w:lvl w:ilvl="3" w:tplc="040C0001" w:tentative="1">
      <w:start w:val="1"/>
      <w:numFmt w:val="bullet"/>
      <w:lvlText w:val=""/>
      <w:lvlJc w:val="left"/>
      <w:pPr>
        <w:ind w:left="2749" w:hanging="360"/>
      </w:pPr>
      <w:rPr>
        <w:rFonts w:ascii="Symbol" w:hAnsi="Symbol" w:hint="default"/>
      </w:rPr>
    </w:lvl>
    <w:lvl w:ilvl="4" w:tplc="040C0003" w:tentative="1">
      <w:start w:val="1"/>
      <w:numFmt w:val="bullet"/>
      <w:lvlText w:val="o"/>
      <w:lvlJc w:val="left"/>
      <w:pPr>
        <w:ind w:left="3469" w:hanging="360"/>
      </w:pPr>
      <w:rPr>
        <w:rFonts w:ascii="Courier New" w:hAnsi="Courier New" w:cs="Courier New" w:hint="default"/>
      </w:rPr>
    </w:lvl>
    <w:lvl w:ilvl="5" w:tplc="040C0005" w:tentative="1">
      <w:start w:val="1"/>
      <w:numFmt w:val="bullet"/>
      <w:lvlText w:val=""/>
      <w:lvlJc w:val="left"/>
      <w:pPr>
        <w:ind w:left="4189" w:hanging="360"/>
      </w:pPr>
      <w:rPr>
        <w:rFonts w:ascii="Wingdings" w:hAnsi="Wingdings" w:hint="default"/>
      </w:rPr>
    </w:lvl>
    <w:lvl w:ilvl="6" w:tplc="040C0001" w:tentative="1">
      <w:start w:val="1"/>
      <w:numFmt w:val="bullet"/>
      <w:lvlText w:val=""/>
      <w:lvlJc w:val="left"/>
      <w:pPr>
        <w:ind w:left="4909" w:hanging="360"/>
      </w:pPr>
      <w:rPr>
        <w:rFonts w:ascii="Symbol" w:hAnsi="Symbol" w:hint="default"/>
      </w:rPr>
    </w:lvl>
    <w:lvl w:ilvl="7" w:tplc="040C0003" w:tentative="1">
      <w:start w:val="1"/>
      <w:numFmt w:val="bullet"/>
      <w:lvlText w:val="o"/>
      <w:lvlJc w:val="left"/>
      <w:pPr>
        <w:ind w:left="5629" w:hanging="360"/>
      </w:pPr>
      <w:rPr>
        <w:rFonts w:ascii="Courier New" w:hAnsi="Courier New" w:cs="Courier New" w:hint="default"/>
      </w:rPr>
    </w:lvl>
    <w:lvl w:ilvl="8" w:tplc="040C0005" w:tentative="1">
      <w:start w:val="1"/>
      <w:numFmt w:val="bullet"/>
      <w:lvlText w:val=""/>
      <w:lvlJc w:val="left"/>
      <w:pPr>
        <w:ind w:left="6349" w:hanging="360"/>
      </w:pPr>
      <w:rPr>
        <w:rFonts w:ascii="Wingdings" w:hAnsi="Wingdings" w:hint="default"/>
      </w:rPr>
    </w:lvl>
  </w:abstractNum>
  <w:abstractNum w:abstractNumId="34" w15:restartNumberingAfterBreak="0">
    <w:nsid w:val="6C1B21E3"/>
    <w:multiLevelType w:val="hybridMultilevel"/>
    <w:tmpl w:val="F0C8B776"/>
    <w:lvl w:ilvl="0" w:tplc="DC1EF448">
      <w:numFmt w:val="bullet"/>
      <w:lvlText w:val="-"/>
      <w:lvlJc w:val="left"/>
      <w:pPr>
        <w:ind w:left="720" w:hanging="360"/>
      </w:pPr>
      <w:rPr>
        <w:rFonts w:ascii="Lucida Sans" w:eastAsia="Times New Roman" w:hAnsi="Lucida San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D39661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0FE01F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168694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num>
  <w:num w:numId="2">
    <w:abstractNumId w:val="0"/>
  </w:num>
  <w:num w:numId="3">
    <w:abstractNumId w:val="4"/>
  </w:num>
  <w:num w:numId="4">
    <w:abstractNumId w:val="34"/>
  </w:num>
  <w:num w:numId="5">
    <w:abstractNumId w:val="32"/>
  </w:num>
  <w:num w:numId="6">
    <w:abstractNumId w:val="30"/>
  </w:num>
  <w:num w:numId="7">
    <w:abstractNumId w:val="15"/>
  </w:num>
  <w:num w:numId="8">
    <w:abstractNumId w:val="10"/>
  </w:num>
  <w:num w:numId="9">
    <w:abstractNumId w:val="31"/>
  </w:num>
  <w:num w:numId="10">
    <w:abstractNumId w:val="24"/>
  </w:num>
  <w:num w:numId="11">
    <w:abstractNumId w:val="2"/>
  </w:num>
  <w:num w:numId="12">
    <w:abstractNumId w:val="7"/>
  </w:num>
  <w:num w:numId="13">
    <w:abstractNumId w:val="18"/>
  </w:num>
  <w:num w:numId="14">
    <w:abstractNumId w:val="26"/>
  </w:num>
  <w:num w:numId="15">
    <w:abstractNumId w:val="13"/>
  </w:num>
  <w:num w:numId="16">
    <w:abstractNumId w:val="17"/>
  </w:num>
  <w:num w:numId="17">
    <w:abstractNumId w:val="37"/>
  </w:num>
  <w:num w:numId="18">
    <w:abstractNumId w:val="11"/>
  </w:num>
  <w:num w:numId="19">
    <w:abstractNumId w:val="9"/>
  </w:num>
  <w:num w:numId="20">
    <w:abstractNumId w:val="3"/>
  </w:num>
  <w:num w:numId="21">
    <w:abstractNumId w:val="21"/>
  </w:num>
  <w:num w:numId="22">
    <w:abstractNumId w:val="33"/>
  </w:num>
  <w:num w:numId="23">
    <w:abstractNumId w:val="12"/>
  </w:num>
  <w:num w:numId="24">
    <w:abstractNumId w:val="5"/>
  </w:num>
  <w:num w:numId="25">
    <w:abstractNumId w:val="19"/>
  </w:num>
  <w:num w:numId="26">
    <w:abstractNumId w:val="22"/>
  </w:num>
  <w:num w:numId="27">
    <w:abstractNumId w:val="29"/>
  </w:num>
  <w:num w:numId="28">
    <w:abstractNumId w:val="28"/>
  </w:num>
  <w:num w:numId="29">
    <w:abstractNumId w:val="20"/>
  </w:num>
  <w:num w:numId="30">
    <w:abstractNumId w:val="36"/>
  </w:num>
  <w:num w:numId="31">
    <w:abstractNumId w:val="14"/>
  </w:num>
  <w:num w:numId="32">
    <w:abstractNumId w:val="8"/>
  </w:num>
  <w:num w:numId="33">
    <w:abstractNumId w:val="35"/>
  </w:num>
  <w:num w:numId="34">
    <w:abstractNumId w:val="27"/>
  </w:num>
  <w:num w:numId="35">
    <w:abstractNumId w:val="6"/>
  </w:num>
  <w:num w:numId="36">
    <w:abstractNumId w:val="1"/>
  </w:num>
  <w:num w:numId="37">
    <w:abstractNumId w:val="25"/>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o:colormru v:ext="edit" colors="#818a8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26B"/>
    <w:rsid w:val="00005E46"/>
    <w:rsid w:val="00006BCE"/>
    <w:rsid w:val="00011F02"/>
    <w:rsid w:val="00015297"/>
    <w:rsid w:val="00021290"/>
    <w:rsid w:val="0003013B"/>
    <w:rsid w:val="0003213F"/>
    <w:rsid w:val="0003309C"/>
    <w:rsid w:val="000359B6"/>
    <w:rsid w:val="00035B48"/>
    <w:rsid w:val="00043D71"/>
    <w:rsid w:val="00044908"/>
    <w:rsid w:val="0004526D"/>
    <w:rsid w:val="0005178A"/>
    <w:rsid w:val="00057406"/>
    <w:rsid w:val="00061135"/>
    <w:rsid w:val="000642DB"/>
    <w:rsid w:val="00067E0F"/>
    <w:rsid w:val="00071854"/>
    <w:rsid w:val="00073BB2"/>
    <w:rsid w:val="0007499A"/>
    <w:rsid w:val="00076440"/>
    <w:rsid w:val="00081066"/>
    <w:rsid w:val="0008569B"/>
    <w:rsid w:val="000878C4"/>
    <w:rsid w:val="00091975"/>
    <w:rsid w:val="00096A36"/>
    <w:rsid w:val="00096F26"/>
    <w:rsid w:val="000A1851"/>
    <w:rsid w:val="000A1E7A"/>
    <w:rsid w:val="000A230C"/>
    <w:rsid w:val="000A7DCF"/>
    <w:rsid w:val="000B04EA"/>
    <w:rsid w:val="000B5C5A"/>
    <w:rsid w:val="000B7FBD"/>
    <w:rsid w:val="000C19DE"/>
    <w:rsid w:val="000C3D7D"/>
    <w:rsid w:val="000C62BB"/>
    <w:rsid w:val="000C77DD"/>
    <w:rsid w:val="000D0714"/>
    <w:rsid w:val="000D080D"/>
    <w:rsid w:val="000D0DCD"/>
    <w:rsid w:val="000D12B5"/>
    <w:rsid w:val="000D3A6C"/>
    <w:rsid w:val="000D3BBE"/>
    <w:rsid w:val="000E6156"/>
    <w:rsid w:val="000E7A06"/>
    <w:rsid w:val="000F3A48"/>
    <w:rsid w:val="000F3D7D"/>
    <w:rsid w:val="000F47A7"/>
    <w:rsid w:val="0010341F"/>
    <w:rsid w:val="001200FA"/>
    <w:rsid w:val="00120128"/>
    <w:rsid w:val="00126B7D"/>
    <w:rsid w:val="00135905"/>
    <w:rsid w:val="001371A9"/>
    <w:rsid w:val="00141153"/>
    <w:rsid w:val="00145745"/>
    <w:rsid w:val="0014687D"/>
    <w:rsid w:val="00150519"/>
    <w:rsid w:val="0015484E"/>
    <w:rsid w:val="001567C2"/>
    <w:rsid w:val="0018068E"/>
    <w:rsid w:val="00180BCE"/>
    <w:rsid w:val="001838F3"/>
    <w:rsid w:val="001842C3"/>
    <w:rsid w:val="00190237"/>
    <w:rsid w:val="00190328"/>
    <w:rsid w:val="00192063"/>
    <w:rsid w:val="001930CF"/>
    <w:rsid w:val="00193F30"/>
    <w:rsid w:val="0019639D"/>
    <w:rsid w:val="001A3435"/>
    <w:rsid w:val="001A5ADF"/>
    <w:rsid w:val="001B1CB3"/>
    <w:rsid w:val="001B4D56"/>
    <w:rsid w:val="001C7375"/>
    <w:rsid w:val="001D08B2"/>
    <w:rsid w:val="001D1849"/>
    <w:rsid w:val="001D2AC0"/>
    <w:rsid w:val="001D4238"/>
    <w:rsid w:val="001D6550"/>
    <w:rsid w:val="001D6FE0"/>
    <w:rsid w:val="001E1961"/>
    <w:rsid w:val="002005F0"/>
    <w:rsid w:val="0020608D"/>
    <w:rsid w:val="00206150"/>
    <w:rsid w:val="00206F97"/>
    <w:rsid w:val="00220259"/>
    <w:rsid w:val="002255FA"/>
    <w:rsid w:val="0022639A"/>
    <w:rsid w:val="00237218"/>
    <w:rsid w:val="002419E7"/>
    <w:rsid w:val="00252A2E"/>
    <w:rsid w:val="00262BC3"/>
    <w:rsid w:val="00263EF6"/>
    <w:rsid w:val="002664CA"/>
    <w:rsid w:val="002730FE"/>
    <w:rsid w:val="0027619E"/>
    <w:rsid w:val="00285B7F"/>
    <w:rsid w:val="0029405B"/>
    <w:rsid w:val="00295534"/>
    <w:rsid w:val="002A2F49"/>
    <w:rsid w:val="002A526B"/>
    <w:rsid w:val="002A5A42"/>
    <w:rsid w:val="002A7090"/>
    <w:rsid w:val="002A7EF3"/>
    <w:rsid w:val="002B11E8"/>
    <w:rsid w:val="002B243F"/>
    <w:rsid w:val="002B5CB9"/>
    <w:rsid w:val="002C5E60"/>
    <w:rsid w:val="002D5DD1"/>
    <w:rsid w:val="002E01EE"/>
    <w:rsid w:val="002E5741"/>
    <w:rsid w:val="002E5A76"/>
    <w:rsid w:val="002E5CDE"/>
    <w:rsid w:val="002F449E"/>
    <w:rsid w:val="002F52F5"/>
    <w:rsid w:val="002F53F9"/>
    <w:rsid w:val="003060CA"/>
    <w:rsid w:val="00307CE5"/>
    <w:rsid w:val="00312F3E"/>
    <w:rsid w:val="0031330B"/>
    <w:rsid w:val="00317037"/>
    <w:rsid w:val="0032425D"/>
    <w:rsid w:val="003245AB"/>
    <w:rsid w:val="00327797"/>
    <w:rsid w:val="00332E91"/>
    <w:rsid w:val="003419AA"/>
    <w:rsid w:val="003462B8"/>
    <w:rsid w:val="00346B86"/>
    <w:rsid w:val="00351389"/>
    <w:rsid w:val="00351894"/>
    <w:rsid w:val="00355C80"/>
    <w:rsid w:val="00355D3A"/>
    <w:rsid w:val="00357AD2"/>
    <w:rsid w:val="00364471"/>
    <w:rsid w:val="003666FE"/>
    <w:rsid w:val="0037035D"/>
    <w:rsid w:val="00371C0F"/>
    <w:rsid w:val="00372C02"/>
    <w:rsid w:val="00373461"/>
    <w:rsid w:val="003753DC"/>
    <w:rsid w:val="00381919"/>
    <w:rsid w:val="0038222E"/>
    <w:rsid w:val="00383377"/>
    <w:rsid w:val="00386292"/>
    <w:rsid w:val="00392F70"/>
    <w:rsid w:val="003A057B"/>
    <w:rsid w:val="003A4766"/>
    <w:rsid w:val="003B004B"/>
    <w:rsid w:val="003B0F0D"/>
    <w:rsid w:val="003B1BE9"/>
    <w:rsid w:val="003B2B4D"/>
    <w:rsid w:val="003B4183"/>
    <w:rsid w:val="003B4297"/>
    <w:rsid w:val="003B4FAA"/>
    <w:rsid w:val="003C0065"/>
    <w:rsid w:val="003C3237"/>
    <w:rsid w:val="003C3DA0"/>
    <w:rsid w:val="003C3F0A"/>
    <w:rsid w:val="003D204D"/>
    <w:rsid w:val="003D5FB5"/>
    <w:rsid w:val="003D71B7"/>
    <w:rsid w:val="003E2CFB"/>
    <w:rsid w:val="003E2E31"/>
    <w:rsid w:val="003E36B7"/>
    <w:rsid w:val="003E36DC"/>
    <w:rsid w:val="003E6484"/>
    <w:rsid w:val="003E77E6"/>
    <w:rsid w:val="003E7B4A"/>
    <w:rsid w:val="003F0E7F"/>
    <w:rsid w:val="004049E8"/>
    <w:rsid w:val="00407BB0"/>
    <w:rsid w:val="0041368A"/>
    <w:rsid w:val="004153B8"/>
    <w:rsid w:val="0041739E"/>
    <w:rsid w:val="00424070"/>
    <w:rsid w:val="004260E0"/>
    <w:rsid w:val="004275BD"/>
    <w:rsid w:val="00433ACF"/>
    <w:rsid w:val="004420A4"/>
    <w:rsid w:val="00443836"/>
    <w:rsid w:val="00444AF6"/>
    <w:rsid w:val="00445CEA"/>
    <w:rsid w:val="004534C6"/>
    <w:rsid w:val="00457FDE"/>
    <w:rsid w:val="00460D8A"/>
    <w:rsid w:val="0046127A"/>
    <w:rsid w:val="0046361E"/>
    <w:rsid w:val="004726E5"/>
    <w:rsid w:val="0047397E"/>
    <w:rsid w:val="00491387"/>
    <w:rsid w:val="004943CE"/>
    <w:rsid w:val="004955E0"/>
    <w:rsid w:val="00496D05"/>
    <w:rsid w:val="004B0EAC"/>
    <w:rsid w:val="004B29A0"/>
    <w:rsid w:val="004B4F81"/>
    <w:rsid w:val="004C69C9"/>
    <w:rsid w:val="004C73BB"/>
    <w:rsid w:val="004D332E"/>
    <w:rsid w:val="004D4614"/>
    <w:rsid w:val="004D7936"/>
    <w:rsid w:val="004E1979"/>
    <w:rsid w:val="004E5E98"/>
    <w:rsid w:val="004F1F7C"/>
    <w:rsid w:val="004F490C"/>
    <w:rsid w:val="004F7116"/>
    <w:rsid w:val="00504D4B"/>
    <w:rsid w:val="005061A5"/>
    <w:rsid w:val="00510E54"/>
    <w:rsid w:val="0051222C"/>
    <w:rsid w:val="005132EA"/>
    <w:rsid w:val="00513403"/>
    <w:rsid w:val="00513514"/>
    <w:rsid w:val="00514C61"/>
    <w:rsid w:val="00523E65"/>
    <w:rsid w:val="005259AE"/>
    <w:rsid w:val="00530283"/>
    <w:rsid w:val="00532A3C"/>
    <w:rsid w:val="00534289"/>
    <w:rsid w:val="00535940"/>
    <w:rsid w:val="005368FF"/>
    <w:rsid w:val="00541620"/>
    <w:rsid w:val="00541C19"/>
    <w:rsid w:val="0054256E"/>
    <w:rsid w:val="00544012"/>
    <w:rsid w:val="0054585D"/>
    <w:rsid w:val="005560AC"/>
    <w:rsid w:val="00557042"/>
    <w:rsid w:val="0056237D"/>
    <w:rsid w:val="00564125"/>
    <w:rsid w:val="0056533F"/>
    <w:rsid w:val="00574043"/>
    <w:rsid w:val="0057615C"/>
    <w:rsid w:val="005803B1"/>
    <w:rsid w:val="0058052C"/>
    <w:rsid w:val="00582529"/>
    <w:rsid w:val="005825F9"/>
    <w:rsid w:val="005853E5"/>
    <w:rsid w:val="00586C88"/>
    <w:rsid w:val="0058771D"/>
    <w:rsid w:val="0059618F"/>
    <w:rsid w:val="005972E6"/>
    <w:rsid w:val="005A3BF4"/>
    <w:rsid w:val="005A5C0C"/>
    <w:rsid w:val="005A641E"/>
    <w:rsid w:val="005A6D83"/>
    <w:rsid w:val="005B166D"/>
    <w:rsid w:val="005B515F"/>
    <w:rsid w:val="005B79DC"/>
    <w:rsid w:val="005C0A83"/>
    <w:rsid w:val="005C1CB6"/>
    <w:rsid w:val="005C5A38"/>
    <w:rsid w:val="005C67DF"/>
    <w:rsid w:val="005D3B14"/>
    <w:rsid w:val="005E33F8"/>
    <w:rsid w:val="005E4E94"/>
    <w:rsid w:val="005E51E4"/>
    <w:rsid w:val="005E5C5C"/>
    <w:rsid w:val="005F0C59"/>
    <w:rsid w:val="005F31F2"/>
    <w:rsid w:val="005F4366"/>
    <w:rsid w:val="005F7C03"/>
    <w:rsid w:val="00602AFF"/>
    <w:rsid w:val="00602E8A"/>
    <w:rsid w:val="00603A21"/>
    <w:rsid w:val="00604FF9"/>
    <w:rsid w:val="00610B6A"/>
    <w:rsid w:val="00610FF7"/>
    <w:rsid w:val="00613EC0"/>
    <w:rsid w:val="00616AAA"/>
    <w:rsid w:val="00621197"/>
    <w:rsid w:val="00622D38"/>
    <w:rsid w:val="0062560E"/>
    <w:rsid w:val="00626DE9"/>
    <w:rsid w:val="00637C0B"/>
    <w:rsid w:val="00642695"/>
    <w:rsid w:val="00645193"/>
    <w:rsid w:val="0064794E"/>
    <w:rsid w:val="00656CF3"/>
    <w:rsid w:val="006645AB"/>
    <w:rsid w:val="006662F9"/>
    <w:rsid w:val="00670B6A"/>
    <w:rsid w:val="00674DFD"/>
    <w:rsid w:val="006814E2"/>
    <w:rsid w:val="00686502"/>
    <w:rsid w:val="00690D87"/>
    <w:rsid w:val="00692886"/>
    <w:rsid w:val="00692E96"/>
    <w:rsid w:val="0069639D"/>
    <w:rsid w:val="00696E6F"/>
    <w:rsid w:val="006A0867"/>
    <w:rsid w:val="006A1232"/>
    <w:rsid w:val="006A4F66"/>
    <w:rsid w:val="006A6BD9"/>
    <w:rsid w:val="006C1FE6"/>
    <w:rsid w:val="006C39B6"/>
    <w:rsid w:val="006C4903"/>
    <w:rsid w:val="006C719E"/>
    <w:rsid w:val="006D0CB1"/>
    <w:rsid w:val="006D125B"/>
    <w:rsid w:val="006D1434"/>
    <w:rsid w:val="006E7641"/>
    <w:rsid w:val="006E7C3E"/>
    <w:rsid w:val="006F0F1E"/>
    <w:rsid w:val="00701EAE"/>
    <w:rsid w:val="00702D93"/>
    <w:rsid w:val="00707670"/>
    <w:rsid w:val="007136E4"/>
    <w:rsid w:val="00715743"/>
    <w:rsid w:val="007158C8"/>
    <w:rsid w:val="0071727F"/>
    <w:rsid w:val="00727437"/>
    <w:rsid w:val="00730419"/>
    <w:rsid w:val="007311F8"/>
    <w:rsid w:val="00737EF6"/>
    <w:rsid w:val="00740CBC"/>
    <w:rsid w:val="007418D3"/>
    <w:rsid w:val="00741B08"/>
    <w:rsid w:val="00745581"/>
    <w:rsid w:val="00746EEB"/>
    <w:rsid w:val="00754284"/>
    <w:rsid w:val="00754C04"/>
    <w:rsid w:val="00760EA9"/>
    <w:rsid w:val="0076226F"/>
    <w:rsid w:val="0076378B"/>
    <w:rsid w:val="00767A57"/>
    <w:rsid w:val="00772A29"/>
    <w:rsid w:val="007750C4"/>
    <w:rsid w:val="00776715"/>
    <w:rsid w:val="007767B9"/>
    <w:rsid w:val="0077743D"/>
    <w:rsid w:val="00784195"/>
    <w:rsid w:val="007869DF"/>
    <w:rsid w:val="00786A47"/>
    <w:rsid w:val="00790BDD"/>
    <w:rsid w:val="00793047"/>
    <w:rsid w:val="00793A5D"/>
    <w:rsid w:val="0079458D"/>
    <w:rsid w:val="007A326B"/>
    <w:rsid w:val="007A56DF"/>
    <w:rsid w:val="007B0E5E"/>
    <w:rsid w:val="007B4581"/>
    <w:rsid w:val="007B5A31"/>
    <w:rsid w:val="007B696D"/>
    <w:rsid w:val="007B7977"/>
    <w:rsid w:val="007C04B9"/>
    <w:rsid w:val="007C0A94"/>
    <w:rsid w:val="007C0FDC"/>
    <w:rsid w:val="007C1541"/>
    <w:rsid w:val="007C168E"/>
    <w:rsid w:val="007D208F"/>
    <w:rsid w:val="007D56D1"/>
    <w:rsid w:val="007D65A5"/>
    <w:rsid w:val="007D703A"/>
    <w:rsid w:val="007D7EA9"/>
    <w:rsid w:val="007E3458"/>
    <w:rsid w:val="007E3E21"/>
    <w:rsid w:val="007F015D"/>
    <w:rsid w:val="007F02B3"/>
    <w:rsid w:val="007F3052"/>
    <w:rsid w:val="007F68F7"/>
    <w:rsid w:val="007F7547"/>
    <w:rsid w:val="00800973"/>
    <w:rsid w:val="00800EAE"/>
    <w:rsid w:val="00806544"/>
    <w:rsid w:val="00810DB5"/>
    <w:rsid w:val="008116CD"/>
    <w:rsid w:val="0081546B"/>
    <w:rsid w:val="008169A7"/>
    <w:rsid w:val="00834C6E"/>
    <w:rsid w:val="00843FE3"/>
    <w:rsid w:val="00846B09"/>
    <w:rsid w:val="00851303"/>
    <w:rsid w:val="008533FB"/>
    <w:rsid w:val="008567C6"/>
    <w:rsid w:val="00860345"/>
    <w:rsid w:val="00860BE9"/>
    <w:rsid w:val="008649C4"/>
    <w:rsid w:val="008667CF"/>
    <w:rsid w:val="0087608F"/>
    <w:rsid w:val="00876B3D"/>
    <w:rsid w:val="008874A0"/>
    <w:rsid w:val="00887B2F"/>
    <w:rsid w:val="00887F83"/>
    <w:rsid w:val="00891653"/>
    <w:rsid w:val="00892A9F"/>
    <w:rsid w:val="008A043C"/>
    <w:rsid w:val="008A5049"/>
    <w:rsid w:val="008B4B04"/>
    <w:rsid w:val="008B5A1A"/>
    <w:rsid w:val="008C0C99"/>
    <w:rsid w:val="008C3D63"/>
    <w:rsid w:val="008C44D5"/>
    <w:rsid w:val="008C7190"/>
    <w:rsid w:val="008D1105"/>
    <w:rsid w:val="008D2236"/>
    <w:rsid w:val="008D5BCC"/>
    <w:rsid w:val="008D72E5"/>
    <w:rsid w:val="008E2F0F"/>
    <w:rsid w:val="008E3A2E"/>
    <w:rsid w:val="008E6389"/>
    <w:rsid w:val="008F0A74"/>
    <w:rsid w:val="008F2AEB"/>
    <w:rsid w:val="008F2C75"/>
    <w:rsid w:val="008F3B5C"/>
    <w:rsid w:val="008F3DD3"/>
    <w:rsid w:val="008F7E60"/>
    <w:rsid w:val="00902402"/>
    <w:rsid w:val="009124D9"/>
    <w:rsid w:val="00917E97"/>
    <w:rsid w:val="009216BB"/>
    <w:rsid w:val="00922A45"/>
    <w:rsid w:val="009266CC"/>
    <w:rsid w:val="00931A9B"/>
    <w:rsid w:val="00931E3E"/>
    <w:rsid w:val="00934A1F"/>
    <w:rsid w:val="00937681"/>
    <w:rsid w:val="009407D1"/>
    <w:rsid w:val="00947304"/>
    <w:rsid w:val="0095272B"/>
    <w:rsid w:val="0095356E"/>
    <w:rsid w:val="0095581E"/>
    <w:rsid w:val="009600C8"/>
    <w:rsid w:val="00961B22"/>
    <w:rsid w:val="00963DA9"/>
    <w:rsid w:val="0096641A"/>
    <w:rsid w:val="00977DAE"/>
    <w:rsid w:val="00987208"/>
    <w:rsid w:val="0099023E"/>
    <w:rsid w:val="0099056A"/>
    <w:rsid w:val="0099284B"/>
    <w:rsid w:val="009A328A"/>
    <w:rsid w:val="009B0B5F"/>
    <w:rsid w:val="009B10FE"/>
    <w:rsid w:val="009B1626"/>
    <w:rsid w:val="009B6DBC"/>
    <w:rsid w:val="009C0974"/>
    <w:rsid w:val="009C48D0"/>
    <w:rsid w:val="009D40B9"/>
    <w:rsid w:val="009E001C"/>
    <w:rsid w:val="009E17FB"/>
    <w:rsid w:val="009F0920"/>
    <w:rsid w:val="009F0AF2"/>
    <w:rsid w:val="009F1F49"/>
    <w:rsid w:val="009F3666"/>
    <w:rsid w:val="009F4B20"/>
    <w:rsid w:val="009F5814"/>
    <w:rsid w:val="009F5A81"/>
    <w:rsid w:val="009F6B61"/>
    <w:rsid w:val="00A0052F"/>
    <w:rsid w:val="00A03513"/>
    <w:rsid w:val="00A04CE0"/>
    <w:rsid w:val="00A05774"/>
    <w:rsid w:val="00A07EF6"/>
    <w:rsid w:val="00A122AB"/>
    <w:rsid w:val="00A174BD"/>
    <w:rsid w:val="00A219D2"/>
    <w:rsid w:val="00A21DA5"/>
    <w:rsid w:val="00A30736"/>
    <w:rsid w:val="00A31AC7"/>
    <w:rsid w:val="00A34CD5"/>
    <w:rsid w:val="00A35663"/>
    <w:rsid w:val="00A40D3B"/>
    <w:rsid w:val="00A40FA6"/>
    <w:rsid w:val="00A41EAE"/>
    <w:rsid w:val="00A444DB"/>
    <w:rsid w:val="00A47C15"/>
    <w:rsid w:val="00A501F1"/>
    <w:rsid w:val="00A60B48"/>
    <w:rsid w:val="00A6112B"/>
    <w:rsid w:val="00A64CC0"/>
    <w:rsid w:val="00A65507"/>
    <w:rsid w:val="00A73CE3"/>
    <w:rsid w:val="00A805DB"/>
    <w:rsid w:val="00A82ECC"/>
    <w:rsid w:val="00A840F6"/>
    <w:rsid w:val="00A85577"/>
    <w:rsid w:val="00A85893"/>
    <w:rsid w:val="00A8607B"/>
    <w:rsid w:val="00A8795E"/>
    <w:rsid w:val="00A94C5B"/>
    <w:rsid w:val="00AA7671"/>
    <w:rsid w:val="00AB2CED"/>
    <w:rsid w:val="00AC137F"/>
    <w:rsid w:val="00AC4396"/>
    <w:rsid w:val="00AC43F7"/>
    <w:rsid w:val="00AD36D3"/>
    <w:rsid w:val="00AD3921"/>
    <w:rsid w:val="00AD4FE5"/>
    <w:rsid w:val="00AD524E"/>
    <w:rsid w:val="00AE2C2F"/>
    <w:rsid w:val="00AF48BD"/>
    <w:rsid w:val="00AF50A1"/>
    <w:rsid w:val="00B02DB7"/>
    <w:rsid w:val="00B03494"/>
    <w:rsid w:val="00B05875"/>
    <w:rsid w:val="00B101E7"/>
    <w:rsid w:val="00B215C8"/>
    <w:rsid w:val="00B22711"/>
    <w:rsid w:val="00B22D45"/>
    <w:rsid w:val="00B23B99"/>
    <w:rsid w:val="00B30C9D"/>
    <w:rsid w:val="00B3161A"/>
    <w:rsid w:val="00B34E42"/>
    <w:rsid w:val="00B36F38"/>
    <w:rsid w:val="00B41076"/>
    <w:rsid w:val="00B4596A"/>
    <w:rsid w:val="00B604A7"/>
    <w:rsid w:val="00B6377D"/>
    <w:rsid w:val="00B676AB"/>
    <w:rsid w:val="00B70F1C"/>
    <w:rsid w:val="00B72595"/>
    <w:rsid w:val="00B73191"/>
    <w:rsid w:val="00B74BBF"/>
    <w:rsid w:val="00B75B31"/>
    <w:rsid w:val="00B77C10"/>
    <w:rsid w:val="00B81A47"/>
    <w:rsid w:val="00B82384"/>
    <w:rsid w:val="00B83849"/>
    <w:rsid w:val="00B85613"/>
    <w:rsid w:val="00B87C47"/>
    <w:rsid w:val="00B9091A"/>
    <w:rsid w:val="00B93AD2"/>
    <w:rsid w:val="00B93D80"/>
    <w:rsid w:val="00BA0A17"/>
    <w:rsid w:val="00BA231C"/>
    <w:rsid w:val="00BA313A"/>
    <w:rsid w:val="00BA34EB"/>
    <w:rsid w:val="00BB167C"/>
    <w:rsid w:val="00BC2158"/>
    <w:rsid w:val="00BC3016"/>
    <w:rsid w:val="00BC546E"/>
    <w:rsid w:val="00BC6216"/>
    <w:rsid w:val="00BC695A"/>
    <w:rsid w:val="00BD2B0B"/>
    <w:rsid w:val="00BE7E6E"/>
    <w:rsid w:val="00BF00E5"/>
    <w:rsid w:val="00BF19A4"/>
    <w:rsid w:val="00BF2B55"/>
    <w:rsid w:val="00BF3674"/>
    <w:rsid w:val="00BF4BF5"/>
    <w:rsid w:val="00C0058B"/>
    <w:rsid w:val="00C03630"/>
    <w:rsid w:val="00C0635D"/>
    <w:rsid w:val="00C07AAC"/>
    <w:rsid w:val="00C10CBA"/>
    <w:rsid w:val="00C11481"/>
    <w:rsid w:val="00C12025"/>
    <w:rsid w:val="00C13D0C"/>
    <w:rsid w:val="00C15450"/>
    <w:rsid w:val="00C15E17"/>
    <w:rsid w:val="00C228C7"/>
    <w:rsid w:val="00C23474"/>
    <w:rsid w:val="00C24AF5"/>
    <w:rsid w:val="00C27745"/>
    <w:rsid w:val="00C27ADA"/>
    <w:rsid w:val="00C357B9"/>
    <w:rsid w:val="00C37D91"/>
    <w:rsid w:val="00C41F1B"/>
    <w:rsid w:val="00C43FD4"/>
    <w:rsid w:val="00C44678"/>
    <w:rsid w:val="00C47984"/>
    <w:rsid w:val="00C53A67"/>
    <w:rsid w:val="00C553C8"/>
    <w:rsid w:val="00C77753"/>
    <w:rsid w:val="00C77E1F"/>
    <w:rsid w:val="00C800CF"/>
    <w:rsid w:val="00C80B22"/>
    <w:rsid w:val="00C834EB"/>
    <w:rsid w:val="00C90733"/>
    <w:rsid w:val="00C93E7D"/>
    <w:rsid w:val="00C95EC9"/>
    <w:rsid w:val="00CA4C26"/>
    <w:rsid w:val="00CA5F20"/>
    <w:rsid w:val="00CB59D3"/>
    <w:rsid w:val="00CC41AF"/>
    <w:rsid w:val="00CC606E"/>
    <w:rsid w:val="00CD3204"/>
    <w:rsid w:val="00CD3922"/>
    <w:rsid w:val="00CE3701"/>
    <w:rsid w:val="00CE54BB"/>
    <w:rsid w:val="00CF2CE4"/>
    <w:rsid w:val="00CF2DCC"/>
    <w:rsid w:val="00D032D8"/>
    <w:rsid w:val="00D05D2B"/>
    <w:rsid w:val="00D0616C"/>
    <w:rsid w:val="00D1210E"/>
    <w:rsid w:val="00D137F0"/>
    <w:rsid w:val="00D16C12"/>
    <w:rsid w:val="00D2423C"/>
    <w:rsid w:val="00D25ECF"/>
    <w:rsid w:val="00D27718"/>
    <w:rsid w:val="00D339B8"/>
    <w:rsid w:val="00D339D3"/>
    <w:rsid w:val="00D35D36"/>
    <w:rsid w:val="00D4106D"/>
    <w:rsid w:val="00D44D06"/>
    <w:rsid w:val="00D50DAB"/>
    <w:rsid w:val="00D56B2B"/>
    <w:rsid w:val="00D61701"/>
    <w:rsid w:val="00D62F64"/>
    <w:rsid w:val="00D64DC6"/>
    <w:rsid w:val="00D64EFB"/>
    <w:rsid w:val="00D65BB7"/>
    <w:rsid w:val="00D65D6C"/>
    <w:rsid w:val="00D66D47"/>
    <w:rsid w:val="00D723F7"/>
    <w:rsid w:val="00D73B48"/>
    <w:rsid w:val="00D7434D"/>
    <w:rsid w:val="00D7565B"/>
    <w:rsid w:val="00D7656F"/>
    <w:rsid w:val="00D76BE6"/>
    <w:rsid w:val="00D76E9C"/>
    <w:rsid w:val="00D822F6"/>
    <w:rsid w:val="00D85E5D"/>
    <w:rsid w:val="00D91992"/>
    <w:rsid w:val="00D91DC2"/>
    <w:rsid w:val="00D95767"/>
    <w:rsid w:val="00DA309E"/>
    <w:rsid w:val="00DA3D70"/>
    <w:rsid w:val="00DA7B79"/>
    <w:rsid w:val="00DB4355"/>
    <w:rsid w:val="00DB78C0"/>
    <w:rsid w:val="00DC1A29"/>
    <w:rsid w:val="00DC1CF7"/>
    <w:rsid w:val="00DC6B59"/>
    <w:rsid w:val="00DC7064"/>
    <w:rsid w:val="00DD2E6C"/>
    <w:rsid w:val="00DE027B"/>
    <w:rsid w:val="00DE2D53"/>
    <w:rsid w:val="00DE48F7"/>
    <w:rsid w:val="00DE51F6"/>
    <w:rsid w:val="00DE6C08"/>
    <w:rsid w:val="00DF1E97"/>
    <w:rsid w:val="00DF691F"/>
    <w:rsid w:val="00E04662"/>
    <w:rsid w:val="00E04F69"/>
    <w:rsid w:val="00E07F3D"/>
    <w:rsid w:val="00E10DF3"/>
    <w:rsid w:val="00E15BD5"/>
    <w:rsid w:val="00E17CAF"/>
    <w:rsid w:val="00E20B00"/>
    <w:rsid w:val="00E22EED"/>
    <w:rsid w:val="00E24073"/>
    <w:rsid w:val="00E24D10"/>
    <w:rsid w:val="00E27625"/>
    <w:rsid w:val="00E27A5F"/>
    <w:rsid w:val="00E30BE9"/>
    <w:rsid w:val="00E327F3"/>
    <w:rsid w:val="00E330E3"/>
    <w:rsid w:val="00E40A52"/>
    <w:rsid w:val="00E40CAE"/>
    <w:rsid w:val="00E42CC5"/>
    <w:rsid w:val="00E43DA2"/>
    <w:rsid w:val="00E462F8"/>
    <w:rsid w:val="00E52068"/>
    <w:rsid w:val="00E526FA"/>
    <w:rsid w:val="00E5615B"/>
    <w:rsid w:val="00E606D0"/>
    <w:rsid w:val="00E65D88"/>
    <w:rsid w:val="00E662FE"/>
    <w:rsid w:val="00E73276"/>
    <w:rsid w:val="00E754DE"/>
    <w:rsid w:val="00E81A87"/>
    <w:rsid w:val="00E81AF9"/>
    <w:rsid w:val="00E83325"/>
    <w:rsid w:val="00E84C90"/>
    <w:rsid w:val="00E857A1"/>
    <w:rsid w:val="00E86090"/>
    <w:rsid w:val="00E869B9"/>
    <w:rsid w:val="00E87C2D"/>
    <w:rsid w:val="00E915AA"/>
    <w:rsid w:val="00E92B77"/>
    <w:rsid w:val="00E935E1"/>
    <w:rsid w:val="00E94032"/>
    <w:rsid w:val="00E972B3"/>
    <w:rsid w:val="00E97AE0"/>
    <w:rsid w:val="00EA4669"/>
    <w:rsid w:val="00EA7AA4"/>
    <w:rsid w:val="00EB1A51"/>
    <w:rsid w:val="00EB3330"/>
    <w:rsid w:val="00EB413E"/>
    <w:rsid w:val="00EB6687"/>
    <w:rsid w:val="00EC0037"/>
    <w:rsid w:val="00ED1FE1"/>
    <w:rsid w:val="00ED2032"/>
    <w:rsid w:val="00ED4031"/>
    <w:rsid w:val="00EE0CAE"/>
    <w:rsid w:val="00EE31A0"/>
    <w:rsid w:val="00EE4C67"/>
    <w:rsid w:val="00EF0D01"/>
    <w:rsid w:val="00EF3E5F"/>
    <w:rsid w:val="00EF6F78"/>
    <w:rsid w:val="00F018E2"/>
    <w:rsid w:val="00F05A7A"/>
    <w:rsid w:val="00F06490"/>
    <w:rsid w:val="00F07F8F"/>
    <w:rsid w:val="00F12784"/>
    <w:rsid w:val="00F13755"/>
    <w:rsid w:val="00F14F9C"/>
    <w:rsid w:val="00F153C1"/>
    <w:rsid w:val="00F17041"/>
    <w:rsid w:val="00F22CE8"/>
    <w:rsid w:val="00F32348"/>
    <w:rsid w:val="00F33C3C"/>
    <w:rsid w:val="00F3542F"/>
    <w:rsid w:val="00F44364"/>
    <w:rsid w:val="00F53543"/>
    <w:rsid w:val="00F53739"/>
    <w:rsid w:val="00F57AAF"/>
    <w:rsid w:val="00F626F1"/>
    <w:rsid w:val="00F634A3"/>
    <w:rsid w:val="00F64C14"/>
    <w:rsid w:val="00F65AFA"/>
    <w:rsid w:val="00F72566"/>
    <w:rsid w:val="00F7323F"/>
    <w:rsid w:val="00F774B4"/>
    <w:rsid w:val="00F8323D"/>
    <w:rsid w:val="00F85E8F"/>
    <w:rsid w:val="00F87EF4"/>
    <w:rsid w:val="00F95CFB"/>
    <w:rsid w:val="00F96484"/>
    <w:rsid w:val="00F96FAE"/>
    <w:rsid w:val="00F97593"/>
    <w:rsid w:val="00FA1EF2"/>
    <w:rsid w:val="00FA2CB9"/>
    <w:rsid w:val="00FA4267"/>
    <w:rsid w:val="00FA5793"/>
    <w:rsid w:val="00FA720E"/>
    <w:rsid w:val="00FB188F"/>
    <w:rsid w:val="00FB28FC"/>
    <w:rsid w:val="00FB4374"/>
    <w:rsid w:val="00FB444F"/>
    <w:rsid w:val="00FB562F"/>
    <w:rsid w:val="00FB6BC6"/>
    <w:rsid w:val="00FB7C75"/>
    <w:rsid w:val="00FC06A2"/>
    <w:rsid w:val="00FC1CA8"/>
    <w:rsid w:val="00FC22BF"/>
    <w:rsid w:val="00FC5884"/>
    <w:rsid w:val="00FD18CE"/>
    <w:rsid w:val="00FD739C"/>
    <w:rsid w:val="00FD7688"/>
    <w:rsid w:val="00FE0CAE"/>
    <w:rsid w:val="00FE19E3"/>
    <w:rsid w:val="00FE5F91"/>
    <w:rsid w:val="00FF5A6C"/>
    <w:rsid w:val="00FF67AD"/>
    <w:rsid w:val="2E28ED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818a8f"/>
    </o:shapedefaults>
    <o:shapelayout v:ext="edit">
      <o:idmap v:ext="edit" data="1"/>
    </o:shapelayout>
  </w:shapeDefaults>
  <w:decimalSymbol w:val=","/>
  <w:listSeparator w:val=";"/>
  <w14:docId w14:val="72C33FCD"/>
  <w15:docId w15:val="{84859B6C-F994-4FCF-BA9A-BD937049F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243F"/>
    <w:pPr>
      <w:spacing w:line="240" w:lineRule="atLeast"/>
    </w:pPr>
    <w:rPr>
      <w:rFonts w:ascii="Lucida Sans" w:hAnsi="Lucida Sans"/>
      <w:sz w:val="18"/>
      <w:szCs w:val="24"/>
    </w:rPr>
  </w:style>
  <w:style w:type="paragraph" w:styleId="Titre1">
    <w:name w:val="heading 1"/>
    <w:basedOn w:val="Normal"/>
    <w:next w:val="Normal"/>
    <w:link w:val="Titre1Car"/>
    <w:qFormat/>
    <w:rsid w:val="00E662F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semiHidden/>
    <w:unhideWhenUsed/>
    <w:qFormat/>
    <w:rsid w:val="004534C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semiHidden/>
    <w:unhideWhenUsed/>
    <w:qFormat/>
    <w:rsid w:val="004534C6"/>
    <w:pPr>
      <w:keepNext/>
      <w:keepLines/>
      <w:spacing w:before="40"/>
      <w:outlineLvl w:val="2"/>
    </w:pPr>
    <w:rPr>
      <w:rFonts w:asciiTheme="majorHAnsi" w:eastAsiaTheme="majorEastAsia" w:hAnsiTheme="majorHAnsi" w:cstheme="majorBidi"/>
      <w:color w:val="243F60" w:themeColor="accent1" w:themeShade="7F"/>
      <w:sz w:val="24"/>
    </w:rPr>
  </w:style>
  <w:style w:type="paragraph" w:styleId="Titre4">
    <w:name w:val="heading 4"/>
    <w:basedOn w:val="Normal"/>
    <w:next w:val="Normal"/>
    <w:link w:val="Titre4Car"/>
    <w:semiHidden/>
    <w:unhideWhenUsed/>
    <w:qFormat/>
    <w:rsid w:val="0086034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662FE"/>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semiHidden/>
    <w:rsid w:val="004534C6"/>
    <w:rPr>
      <w:rFonts w:asciiTheme="majorHAnsi" w:eastAsiaTheme="majorEastAsia" w:hAnsiTheme="majorHAnsi" w:cstheme="majorBidi"/>
      <w:color w:val="365F91" w:themeColor="accent1" w:themeShade="BF"/>
      <w:sz w:val="26"/>
      <w:szCs w:val="26"/>
    </w:rPr>
  </w:style>
  <w:style w:type="character" w:customStyle="1" w:styleId="Titre3Car">
    <w:name w:val="Titre 3 Car"/>
    <w:basedOn w:val="Policepardfaut"/>
    <w:link w:val="Titre3"/>
    <w:semiHidden/>
    <w:rsid w:val="004534C6"/>
    <w:rPr>
      <w:rFonts w:asciiTheme="majorHAnsi" w:eastAsiaTheme="majorEastAsia" w:hAnsiTheme="majorHAnsi" w:cstheme="majorBidi"/>
      <w:color w:val="243F60" w:themeColor="accent1" w:themeShade="7F"/>
      <w:sz w:val="24"/>
      <w:szCs w:val="24"/>
    </w:rPr>
  </w:style>
  <w:style w:type="character" w:customStyle="1" w:styleId="Titre4Car">
    <w:name w:val="Titre 4 Car"/>
    <w:basedOn w:val="Policepardfaut"/>
    <w:link w:val="Titre4"/>
    <w:semiHidden/>
    <w:rsid w:val="00860345"/>
    <w:rPr>
      <w:rFonts w:asciiTheme="majorHAnsi" w:eastAsiaTheme="majorEastAsia" w:hAnsiTheme="majorHAnsi" w:cstheme="majorBidi"/>
      <w:i/>
      <w:iCs/>
      <w:color w:val="365F91" w:themeColor="accent1" w:themeShade="BF"/>
      <w:sz w:val="18"/>
      <w:szCs w:val="24"/>
    </w:rPr>
  </w:style>
  <w:style w:type="paragraph" w:styleId="En-tte">
    <w:name w:val="header"/>
    <w:basedOn w:val="Normal"/>
    <w:semiHidden/>
    <w:rsid w:val="00DB4355"/>
    <w:pPr>
      <w:spacing w:line="240" w:lineRule="auto"/>
    </w:pPr>
  </w:style>
  <w:style w:type="paragraph" w:styleId="Pieddepage">
    <w:name w:val="footer"/>
    <w:basedOn w:val="Normal"/>
    <w:link w:val="PieddepageCar"/>
    <w:uiPriority w:val="99"/>
    <w:rsid w:val="00DB4355"/>
    <w:pPr>
      <w:spacing w:line="240" w:lineRule="auto"/>
    </w:pPr>
    <w:rPr>
      <w:sz w:val="17"/>
    </w:rPr>
  </w:style>
  <w:style w:type="paragraph" w:customStyle="1" w:styleId="UTitre">
    <w:name w:val="U_Titre"/>
    <w:basedOn w:val="Normal"/>
    <w:next w:val="Normal"/>
    <w:rsid w:val="00DB4355"/>
    <w:pPr>
      <w:spacing w:after="240"/>
    </w:pPr>
    <w:rPr>
      <w:b/>
      <w:bCs/>
      <w:sz w:val="28"/>
    </w:rPr>
  </w:style>
  <w:style w:type="paragraph" w:customStyle="1" w:styleId="USousTitre">
    <w:name w:val="U_SousTitre"/>
    <w:basedOn w:val="Normal"/>
    <w:next w:val="Normal"/>
    <w:rsid w:val="00DB4355"/>
    <w:pPr>
      <w:spacing w:after="120"/>
    </w:pPr>
    <w:rPr>
      <w:b/>
      <w:bCs/>
      <w:sz w:val="20"/>
    </w:rPr>
  </w:style>
  <w:style w:type="character" w:styleId="Numrodepage">
    <w:name w:val="page number"/>
    <w:basedOn w:val="Policepardfaut"/>
    <w:semiHidden/>
    <w:rsid w:val="00DB4355"/>
  </w:style>
  <w:style w:type="paragraph" w:styleId="Textedebulles">
    <w:name w:val="Balloon Text"/>
    <w:basedOn w:val="Normal"/>
    <w:link w:val="TextedebullesCar"/>
    <w:rsid w:val="0076378B"/>
    <w:pPr>
      <w:spacing w:line="240" w:lineRule="auto"/>
    </w:pPr>
    <w:rPr>
      <w:rFonts w:ascii="Tahoma" w:hAnsi="Tahoma" w:cs="Tahoma"/>
      <w:sz w:val="16"/>
      <w:szCs w:val="16"/>
    </w:rPr>
  </w:style>
  <w:style w:type="character" w:customStyle="1" w:styleId="TextedebullesCar">
    <w:name w:val="Texte de bulles Car"/>
    <w:basedOn w:val="Policepardfaut"/>
    <w:link w:val="Textedebulles"/>
    <w:rsid w:val="0076378B"/>
    <w:rPr>
      <w:rFonts w:ascii="Tahoma" w:hAnsi="Tahoma" w:cs="Tahoma"/>
      <w:sz w:val="16"/>
      <w:szCs w:val="16"/>
    </w:rPr>
  </w:style>
  <w:style w:type="paragraph" w:styleId="Paragraphedeliste">
    <w:name w:val="List Paragraph"/>
    <w:basedOn w:val="Normal"/>
    <w:uiPriority w:val="34"/>
    <w:qFormat/>
    <w:rsid w:val="00FC22BF"/>
    <w:pPr>
      <w:ind w:left="720"/>
      <w:contextualSpacing/>
    </w:pPr>
  </w:style>
  <w:style w:type="paragraph" w:styleId="Titre">
    <w:name w:val="Title"/>
    <w:basedOn w:val="Normal"/>
    <w:next w:val="Normal"/>
    <w:link w:val="TitreCar"/>
    <w:qFormat/>
    <w:rsid w:val="000A1E7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sid w:val="000A1E7A"/>
    <w:rPr>
      <w:rFonts w:asciiTheme="majorHAnsi" w:eastAsiaTheme="majorEastAsia" w:hAnsiTheme="majorHAnsi" w:cstheme="majorBidi"/>
      <w:color w:val="17365D" w:themeColor="text2" w:themeShade="BF"/>
      <w:spacing w:val="5"/>
      <w:kern w:val="28"/>
      <w:sz w:val="52"/>
      <w:szCs w:val="52"/>
    </w:rPr>
  </w:style>
  <w:style w:type="character" w:styleId="Accentuationintense">
    <w:name w:val="Intense Emphasis"/>
    <w:basedOn w:val="Policepardfaut"/>
    <w:uiPriority w:val="21"/>
    <w:qFormat/>
    <w:rsid w:val="003B4183"/>
    <w:rPr>
      <w:b/>
      <w:bCs/>
      <w:i/>
      <w:iCs/>
      <w:color w:val="4F81BD" w:themeColor="accent1"/>
    </w:rPr>
  </w:style>
  <w:style w:type="paragraph" w:styleId="En-ttedetabledesmatires">
    <w:name w:val="TOC Heading"/>
    <w:basedOn w:val="Titre1"/>
    <w:next w:val="Normal"/>
    <w:uiPriority w:val="39"/>
    <w:unhideWhenUsed/>
    <w:qFormat/>
    <w:rsid w:val="00373461"/>
    <w:pPr>
      <w:spacing w:before="240" w:line="259" w:lineRule="auto"/>
      <w:outlineLvl w:val="9"/>
    </w:pPr>
    <w:rPr>
      <w:b w:val="0"/>
      <w:bCs w:val="0"/>
      <w:sz w:val="32"/>
      <w:szCs w:val="32"/>
    </w:rPr>
  </w:style>
  <w:style w:type="paragraph" w:styleId="TM1">
    <w:name w:val="toc 1"/>
    <w:basedOn w:val="Normal"/>
    <w:next w:val="Normal"/>
    <w:autoRedefine/>
    <w:uiPriority w:val="39"/>
    <w:unhideWhenUsed/>
    <w:rsid w:val="00CF2DCC"/>
    <w:pPr>
      <w:tabs>
        <w:tab w:val="right" w:leader="dot" w:pos="8834"/>
      </w:tabs>
      <w:spacing w:after="100"/>
    </w:pPr>
  </w:style>
  <w:style w:type="character" w:styleId="Lienhypertexte">
    <w:name w:val="Hyperlink"/>
    <w:basedOn w:val="Policepardfaut"/>
    <w:uiPriority w:val="99"/>
    <w:unhideWhenUsed/>
    <w:rsid w:val="00373461"/>
    <w:rPr>
      <w:color w:val="0000FF" w:themeColor="hyperlink"/>
      <w:u w:val="single"/>
    </w:rPr>
  </w:style>
  <w:style w:type="paragraph" w:styleId="TM2">
    <w:name w:val="toc 2"/>
    <w:basedOn w:val="Normal"/>
    <w:next w:val="Normal"/>
    <w:autoRedefine/>
    <w:uiPriority w:val="39"/>
    <w:unhideWhenUsed/>
    <w:rsid w:val="004534C6"/>
    <w:pPr>
      <w:spacing w:after="100" w:line="259" w:lineRule="auto"/>
      <w:ind w:left="220"/>
    </w:pPr>
    <w:rPr>
      <w:rFonts w:asciiTheme="minorHAnsi" w:eastAsiaTheme="minorEastAsia" w:hAnsiTheme="minorHAnsi"/>
      <w:sz w:val="22"/>
      <w:szCs w:val="22"/>
    </w:rPr>
  </w:style>
  <w:style w:type="paragraph" w:styleId="TM3">
    <w:name w:val="toc 3"/>
    <w:basedOn w:val="Normal"/>
    <w:next w:val="Normal"/>
    <w:autoRedefine/>
    <w:uiPriority w:val="39"/>
    <w:unhideWhenUsed/>
    <w:rsid w:val="004534C6"/>
    <w:pPr>
      <w:spacing w:after="100" w:line="259" w:lineRule="auto"/>
      <w:ind w:left="440"/>
    </w:pPr>
    <w:rPr>
      <w:rFonts w:asciiTheme="minorHAnsi" w:eastAsiaTheme="minorEastAsia" w:hAnsiTheme="minorHAnsi"/>
      <w:sz w:val="22"/>
      <w:szCs w:val="22"/>
    </w:rPr>
  </w:style>
  <w:style w:type="paragraph" w:styleId="Citationintense">
    <w:name w:val="Intense Quote"/>
    <w:basedOn w:val="Normal"/>
    <w:next w:val="Normal"/>
    <w:link w:val="CitationintenseCar"/>
    <w:uiPriority w:val="30"/>
    <w:qFormat/>
    <w:rsid w:val="00586C88"/>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586C88"/>
    <w:rPr>
      <w:rFonts w:ascii="Lucida Sans" w:hAnsi="Lucida Sans"/>
      <w:i/>
      <w:iCs/>
      <w:color w:val="4F81BD" w:themeColor="accent1"/>
      <w:sz w:val="18"/>
      <w:szCs w:val="24"/>
    </w:rPr>
  </w:style>
  <w:style w:type="paragraph" w:styleId="Sansinterligne">
    <w:name w:val="No Spacing"/>
    <w:uiPriority w:val="1"/>
    <w:qFormat/>
    <w:rsid w:val="00586C88"/>
    <w:rPr>
      <w:rFonts w:ascii="Lucida Sans" w:hAnsi="Lucida Sans"/>
      <w:sz w:val="18"/>
      <w:szCs w:val="24"/>
    </w:rPr>
  </w:style>
  <w:style w:type="character" w:styleId="Marquedecommentaire">
    <w:name w:val="annotation reference"/>
    <w:basedOn w:val="Policepardfaut"/>
    <w:uiPriority w:val="99"/>
    <w:semiHidden/>
    <w:unhideWhenUsed/>
    <w:rsid w:val="002664CA"/>
    <w:rPr>
      <w:sz w:val="16"/>
      <w:szCs w:val="16"/>
    </w:rPr>
  </w:style>
  <w:style w:type="paragraph" w:styleId="Commentaire">
    <w:name w:val="annotation text"/>
    <w:basedOn w:val="Normal"/>
    <w:link w:val="CommentaireCar"/>
    <w:uiPriority w:val="99"/>
    <w:semiHidden/>
    <w:unhideWhenUsed/>
    <w:rsid w:val="002664CA"/>
    <w:pPr>
      <w:spacing w:line="240" w:lineRule="auto"/>
      <w:jc w:val="both"/>
    </w:pPr>
    <w:rPr>
      <w:rFonts w:asciiTheme="majorHAnsi" w:eastAsiaTheme="minorEastAsia" w:hAnsiTheme="majorHAnsi" w:cstheme="minorBidi"/>
      <w:sz w:val="20"/>
      <w:szCs w:val="20"/>
    </w:rPr>
  </w:style>
  <w:style w:type="character" w:customStyle="1" w:styleId="CommentaireCar">
    <w:name w:val="Commentaire Car"/>
    <w:basedOn w:val="Policepardfaut"/>
    <w:link w:val="Commentaire"/>
    <w:uiPriority w:val="99"/>
    <w:semiHidden/>
    <w:rsid w:val="002664CA"/>
    <w:rPr>
      <w:rFonts w:asciiTheme="majorHAnsi" w:eastAsiaTheme="minorEastAsia" w:hAnsiTheme="majorHAnsi" w:cstheme="minorBidi"/>
    </w:rPr>
  </w:style>
  <w:style w:type="paragraph" w:styleId="Citation">
    <w:name w:val="Quote"/>
    <w:basedOn w:val="Normal"/>
    <w:next w:val="Normal"/>
    <w:link w:val="CitationCar"/>
    <w:uiPriority w:val="29"/>
    <w:qFormat/>
    <w:rsid w:val="004420A4"/>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4420A4"/>
    <w:rPr>
      <w:rFonts w:ascii="Lucida Sans" w:hAnsi="Lucida Sans"/>
      <w:i/>
      <w:iCs/>
      <w:color w:val="404040" w:themeColor="text1" w:themeTint="BF"/>
      <w:sz w:val="18"/>
      <w:szCs w:val="24"/>
    </w:rPr>
  </w:style>
  <w:style w:type="paragraph" w:styleId="Objetducommentaire">
    <w:name w:val="annotation subject"/>
    <w:basedOn w:val="Commentaire"/>
    <w:next w:val="Commentaire"/>
    <w:link w:val="ObjetducommentaireCar"/>
    <w:semiHidden/>
    <w:unhideWhenUsed/>
    <w:rsid w:val="004420A4"/>
    <w:pPr>
      <w:jc w:val="left"/>
    </w:pPr>
    <w:rPr>
      <w:rFonts w:ascii="Lucida Sans" w:eastAsia="Times New Roman" w:hAnsi="Lucida Sans" w:cs="Times New Roman"/>
      <w:b/>
      <w:bCs/>
    </w:rPr>
  </w:style>
  <w:style w:type="character" w:customStyle="1" w:styleId="ObjetducommentaireCar">
    <w:name w:val="Objet du commentaire Car"/>
    <w:basedOn w:val="CommentaireCar"/>
    <w:link w:val="Objetducommentaire"/>
    <w:semiHidden/>
    <w:rsid w:val="004420A4"/>
    <w:rPr>
      <w:rFonts w:ascii="Lucida Sans" w:eastAsiaTheme="minorEastAsia" w:hAnsi="Lucida Sans" w:cstheme="minorBidi"/>
      <w:b/>
      <w:bCs/>
    </w:rPr>
  </w:style>
  <w:style w:type="paragraph" w:customStyle="1" w:styleId="Default">
    <w:name w:val="Default"/>
    <w:rsid w:val="00603A21"/>
    <w:pPr>
      <w:autoSpaceDE w:val="0"/>
      <w:autoSpaceDN w:val="0"/>
      <w:adjustRightInd w:val="0"/>
    </w:pPr>
    <w:rPr>
      <w:rFonts w:ascii="Arial" w:eastAsia="Calibri" w:hAnsi="Arial" w:cs="Arial"/>
      <w:color w:val="000000"/>
      <w:sz w:val="24"/>
      <w:szCs w:val="24"/>
      <w:lang w:val="en-US" w:eastAsia="en-US"/>
    </w:rPr>
  </w:style>
  <w:style w:type="paragraph" w:customStyle="1" w:styleId="EdfParagraphe">
    <w:name w:val="Edf Paragraphe"/>
    <w:rsid w:val="00603A21"/>
    <w:pPr>
      <w:keepLines/>
      <w:suppressAutoHyphens/>
      <w:spacing w:line="280" w:lineRule="atLeast"/>
      <w:ind w:left="1134"/>
      <w:jc w:val="both"/>
    </w:pPr>
    <w:rPr>
      <w:rFonts w:ascii="Arial" w:hAnsi="Arial"/>
      <w:sz w:val="18"/>
    </w:rPr>
  </w:style>
  <w:style w:type="paragraph" w:customStyle="1" w:styleId="EdfTitreAnnexe">
    <w:name w:val="Edf Titre Annexe"/>
    <w:basedOn w:val="Normal"/>
    <w:rsid w:val="00603A21"/>
    <w:pPr>
      <w:numPr>
        <w:numId w:val="25"/>
      </w:numPr>
      <w:spacing w:line="240" w:lineRule="auto"/>
      <w:ind w:right="-1"/>
      <w:jc w:val="both"/>
    </w:pPr>
    <w:rPr>
      <w:rFonts w:asciiTheme="majorHAnsi" w:eastAsiaTheme="minorEastAsia" w:hAnsiTheme="majorHAnsi" w:cs="Arial"/>
      <w:sz w:val="24"/>
    </w:rPr>
  </w:style>
  <w:style w:type="paragraph" w:customStyle="1" w:styleId="EdfAnnexeTitre1">
    <w:name w:val="Edf Annexe Titre 1"/>
    <w:basedOn w:val="Normal"/>
    <w:rsid w:val="00603A21"/>
    <w:pPr>
      <w:numPr>
        <w:ilvl w:val="1"/>
        <w:numId w:val="25"/>
      </w:numPr>
      <w:spacing w:line="240" w:lineRule="auto"/>
      <w:ind w:right="-1"/>
      <w:jc w:val="both"/>
    </w:pPr>
    <w:rPr>
      <w:rFonts w:asciiTheme="majorHAnsi" w:eastAsiaTheme="minorEastAsia" w:hAnsiTheme="majorHAnsi" w:cs="Arial"/>
      <w:sz w:val="24"/>
    </w:rPr>
  </w:style>
  <w:style w:type="paragraph" w:customStyle="1" w:styleId="EdfAnnexeTitre2">
    <w:name w:val="Edf Annexe Titre 2"/>
    <w:basedOn w:val="Normal"/>
    <w:rsid w:val="00603A21"/>
    <w:pPr>
      <w:numPr>
        <w:ilvl w:val="2"/>
        <w:numId w:val="25"/>
      </w:numPr>
      <w:spacing w:line="240" w:lineRule="auto"/>
      <w:ind w:right="-1"/>
      <w:jc w:val="both"/>
    </w:pPr>
    <w:rPr>
      <w:rFonts w:asciiTheme="majorHAnsi" w:eastAsiaTheme="minorEastAsia" w:hAnsiTheme="majorHAnsi" w:cs="Arial"/>
      <w:sz w:val="24"/>
    </w:rPr>
  </w:style>
  <w:style w:type="paragraph" w:customStyle="1" w:styleId="EdfAnnexeTitre3">
    <w:name w:val="Edf Annexe Titre 3"/>
    <w:basedOn w:val="Normal"/>
    <w:rsid w:val="00603A21"/>
    <w:pPr>
      <w:numPr>
        <w:ilvl w:val="3"/>
        <w:numId w:val="25"/>
      </w:numPr>
      <w:spacing w:line="240" w:lineRule="auto"/>
      <w:ind w:right="-1"/>
      <w:jc w:val="both"/>
    </w:pPr>
    <w:rPr>
      <w:rFonts w:asciiTheme="majorHAnsi" w:eastAsiaTheme="minorEastAsia" w:hAnsiTheme="majorHAnsi" w:cs="Arial"/>
      <w:sz w:val="24"/>
    </w:rPr>
  </w:style>
  <w:style w:type="paragraph" w:customStyle="1" w:styleId="EdfAnnexeTitre4">
    <w:name w:val="Edf Annexe Titre 4"/>
    <w:basedOn w:val="Normal"/>
    <w:rsid w:val="00603A21"/>
    <w:pPr>
      <w:numPr>
        <w:ilvl w:val="4"/>
        <w:numId w:val="25"/>
      </w:numPr>
      <w:spacing w:line="240" w:lineRule="auto"/>
      <w:ind w:right="-1"/>
      <w:jc w:val="both"/>
    </w:pPr>
    <w:rPr>
      <w:rFonts w:asciiTheme="majorHAnsi" w:eastAsiaTheme="minorEastAsia" w:hAnsiTheme="majorHAnsi" w:cs="Arial"/>
      <w:sz w:val="24"/>
    </w:rPr>
  </w:style>
  <w:style w:type="paragraph" w:customStyle="1" w:styleId="EdfAnnexeTitre5">
    <w:name w:val="Edf Annexe Titre 5"/>
    <w:basedOn w:val="Normal"/>
    <w:rsid w:val="00603A21"/>
    <w:pPr>
      <w:numPr>
        <w:ilvl w:val="5"/>
        <w:numId w:val="25"/>
      </w:numPr>
      <w:spacing w:line="240" w:lineRule="auto"/>
      <w:ind w:right="-1"/>
      <w:jc w:val="both"/>
    </w:pPr>
    <w:rPr>
      <w:rFonts w:asciiTheme="majorHAnsi" w:eastAsiaTheme="minorEastAsia" w:hAnsiTheme="majorHAnsi" w:cs="Arial"/>
      <w:sz w:val="24"/>
    </w:rPr>
  </w:style>
  <w:style w:type="paragraph" w:customStyle="1" w:styleId="EdfAnnexeTitre6">
    <w:name w:val="Edf Annexe Titre 6"/>
    <w:basedOn w:val="Normal"/>
    <w:rsid w:val="00603A21"/>
    <w:pPr>
      <w:numPr>
        <w:ilvl w:val="6"/>
        <w:numId w:val="25"/>
      </w:numPr>
      <w:spacing w:line="240" w:lineRule="auto"/>
      <w:ind w:right="-1"/>
      <w:jc w:val="both"/>
    </w:pPr>
    <w:rPr>
      <w:rFonts w:asciiTheme="majorHAnsi" w:eastAsiaTheme="minorEastAsia" w:hAnsiTheme="majorHAnsi" w:cs="Arial"/>
      <w:sz w:val="24"/>
    </w:rPr>
  </w:style>
  <w:style w:type="paragraph" w:customStyle="1" w:styleId="EdfAnnexeTitre7">
    <w:name w:val="Edf Annexe Titre 7"/>
    <w:basedOn w:val="Normal"/>
    <w:rsid w:val="00603A21"/>
    <w:pPr>
      <w:numPr>
        <w:ilvl w:val="7"/>
        <w:numId w:val="25"/>
      </w:numPr>
      <w:spacing w:line="240" w:lineRule="auto"/>
      <w:ind w:right="-1"/>
      <w:jc w:val="both"/>
    </w:pPr>
    <w:rPr>
      <w:rFonts w:asciiTheme="majorHAnsi" w:eastAsiaTheme="minorEastAsia" w:hAnsiTheme="majorHAnsi" w:cs="Arial"/>
      <w:sz w:val="24"/>
    </w:rPr>
  </w:style>
  <w:style w:type="paragraph" w:customStyle="1" w:styleId="EdfAnnexeTitre8">
    <w:name w:val="Edf Annexe Titre 8"/>
    <w:basedOn w:val="Normal"/>
    <w:rsid w:val="00603A21"/>
    <w:pPr>
      <w:numPr>
        <w:ilvl w:val="8"/>
        <w:numId w:val="25"/>
      </w:numPr>
      <w:spacing w:line="240" w:lineRule="auto"/>
      <w:ind w:right="-1"/>
      <w:jc w:val="both"/>
    </w:pPr>
    <w:rPr>
      <w:rFonts w:asciiTheme="majorHAnsi" w:eastAsiaTheme="minorEastAsia" w:hAnsiTheme="majorHAnsi" w:cs="Arial"/>
      <w:sz w:val="24"/>
    </w:rPr>
  </w:style>
  <w:style w:type="table" w:styleId="Grilledutableau">
    <w:name w:val="Table Grid"/>
    <w:basedOn w:val="TableauNormal"/>
    <w:rsid w:val="00193F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link w:val="TexteCar"/>
    <w:rsid w:val="00616AAA"/>
    <w:pPr>
      <w:spacing w:before="40" w:after="80" w:line="240" w:lineRule="auto"/>
      <w:jc w:val="both"/>
    </w:pPr>
    <w:rPr>
      <w:rFonts w:ascii="Arial" w:hAnsi="Arial"/>
      <w:sz w:val="22"/>
      <w:szCs w:val="20"/>
    </w:rPr>
  </w:style>
  <w:style w:type="character" w:customStyle="1" w:styleId="TexteCar">
    <w:name w:val="Texte Car"/>
    <w:basedOn w:val="Policepardfaut"/>
    <w:link w:val="Texte"/>
    <w:rsid w:val="00616AAA"/>
    <w:rPr>
      <w:rFonts w:ascii="Arial" w:hAnsi="Arial"/>
      <w:sz w:val="22"/>
    </w:rPr>
  </w:style>
  <w:style w:type="paragraph" w:customStyle="1" w:styleId="StyleStyleRfrencesGrasGris-50Premireligne2cmG">
    <w:name w:val="Style Style Références + Gras Gris - 50 % Première ligne : 2 cm + G..."/>
    <w:basedOn w:val="Normal"/>
    <w:rsid w:val="00616AAA"/>
    <w:pPr>
      <w:tabs>
        <w:tab w:val="left" w:pos="425"/>
      </w:tabs>
      <w:overflowPunct w:val="0"/>
      <w:autoSpaceDE w:val="0"/>
      <w:spacing w:before="120" w:after="120" w:line="240" w:lineRule="auto"/>
      <w:ind w:left="1134"/>
      <w:textAlignment w:val="baseline"/>
    </w:pPr>
    <w:rPr>
      <w:rFonts w:ascii="Times New Roman" w:hAnsi="Times New Roman"/>
      <w:b/>
      <w:bCs/>
      <w:color w:val="808080"/>
      <w:sz w:val="22"/>
      <w:szCs w:val="20"/>
      <w:lang w:eastAsia="ar-SA"/>
    </w:rPr>
  </w:style>
  <w:style w:type="paragraph" w:styleId="Rvision">
    <w:name w:val="Revision"/>
    <w:hidden/>
    <w:uiPriority w:val="99"/>
    <w:semiHidden/>
    <w:rsid w:val="00BF00E5"/>
    <w:rPr>
      <w:rFonts w:ascii="Lucida Sans" w:hAnsi="Lucida Sans"/>
      <w:sz w:val="18"/>
      <w:szCs w:val="24"/>
    </w:rPr>
  </w:style>
  <w:style w:type="character" w:customStyle="1" w:styleId="PieddepageCar">
    <w:name w:val="Pied de page Car"/>
    <w:basedOn w:val="Policepardfaut"/>
    <w:link w:val="Pieddepage"/>
    <w:uiPriority w:val="99"/>
    <w:rsid w:val="009F0920"/>
    <w:rPr>
      <w:rFonts w:ascii="Lucida Sans" w:hAnsi="Lucida Sans"/>
      <w:sz w:val="17"/>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042135">
      <w:bodyDiv w:val="1"/>
      <w:marLeft w:val="0"/>
      <w:marRight w:val="0"/>
      <w:marTop w:val="0"/>
      <w:marBottom w:val="0"/>
      <w:divBdr>
        <w:top w:val="none" w:sz="0" w:space="0" w:color="auto"/>
        <w:left w:val="none" w:sz="0" w:space="0" w:color="auto"/>
        <w:bottom w:val="none" w:sz="0" w:space="0" w:color="auto"/>
        <w:right w:val="none" w:sz="0" w:space="0" w:color="auto"/>
      </w:divBdr>
    </w:div>
    <w:div w:id="198471385">
      <w:bodyDiv w:val="1"/>
      <w:marLeft w:val="0"/>
      <w:marRight w:val="0"/>
      <w:marTop w:val="0"/>
      <w:marBottom w:val="0"/>
      <w:divBdr>
        <w:top w:val="none" w:sz="0" w:space="0" w:color="auto"/>
        <w:left w:val="none" w:sz="0" w:space="0" w:color="auto"/>
        <w:bottom w:val="none" w:sz="0" w:space="0" w:color="auto"/>
        <w:right w:val="none" w:sz="0" w:space="0" w:color="auto"/>
      </w:divBdr>
    </w:div>
    <w:div w:id="877931730">
      <w:bodyDiv w:val="1"/>
      <w:marLeft w:val="0"/>
      <w:marRight w:val="0"/>
      <w:marTop w:val="0"/>
      <w:marBottom w:val="0"/>
      <w:divBdr>
        <w:top w:val="none" w:sz="0" w:space="0" w:color="auto"/>
        <w:left w:val="none" w:sz="0" w:space="0" w:color="auto"/>
        <w:bottom w:val="none" w:sz="0" w:space="0" w:color="auto"/>
        <w:right w:val="none" w:sz="0" w:space="0" w:color="auto"/>
      </w:divBdr>
    </w:div>
    <w:div w:id="1463183927">
      <w:bodyDiv w:val="1"/>
      <w:marLeft w:val="0"/>
      <w:marRight w:val="0"/>
      <w:marTop w:val="0"/>
      <w:marBottom w:val="0"/>
      <w:divBdr>
        <w:top w:val="none" w:sz="0" w:space="0" w:color="auto"/>
        <w:left w:val="none" w:sz="0" w:space="0" w:color="auto"/>
        <w:bottom w:val="none" w:sz="0" w:space="0" w:color="auto"/>
        <w:right w:val="none" w:sz="0" w:space="0" w:color="auto"/>
      </w:divBdr>
    </w:div>
    <w:div w:id="1655911891">
      <w:bodyDiv w:val="1"/>
      <w:marLeft w:val="0"/>
      <w:marRight w:val="0"/>
      <w:marTop w:val="0"/>
      <w:marBottom w:val="0"/>
      <w:divBdr>
        <w:top w:val="none" w:sz="0" w:space="0" w:color="auto"/>
        <w:left w:val="none" w:sz="0" w:space="0" w:color="auto"/>
        <w:bottom w:val="none" w:sz="0" w:space="0" w:color="auto"/>
        <w:right w:val="none" w:sz="0" w:space="0" w:color="auto"/>
      </w:divBdr>
      <w:divsChild>
        <w:div w:id="2112696074">
          <w:marLeft w:val="0"/>
          <w:marRight w:val="0"/>
          <w:marTop w:val="0"/>
          <w:marBottom w:val="0"/>
          <w:divBdr>
            <w:top w:val="none" w:sz="0" w:space="0" w:color="auto"/>
            <w:left w:val="none" w:sz="0" w:space="0" w:color="auto"/>
            <w:bottom w:val="none" w:sz="0" w:space="0" w:color="auto"/>
            <w:right w:val="none" w:sz="0" w:space="0" w:color="auto"/>
          </w:divBdr>
        </w:div>
        <w:div w:id="8473302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OJETS\UPEC_Renovation_Amphi_2016\UPEC_note%20inform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A418D05D6A68F4E9E62F1EDDA99D936" ma:contentTypeVersion="14" ma:contentTypeDescription="Crée un document." ma:contentTypeScope="" ma:versionID="4cf8436ca99c38e368526e8ba22e8d7c">
  <xsd:schema xmlns:xsd="http://www.w3.org/2001/XMLSchema" xmlns:xs="http://www.w3.org/2001/XMLSchema" xmlns:p="http://schemas.microsoft.com/office/2006/metadata/properties" xmlns:ns2="dc497867-63bb-45dd-ac9a-1bd109ecce6c" xmlns:ns3="f59cb9b1-bead-4392-a8c0-42adf7a6eec7" targetNamespace="http://schemas.microsoft.com/office/2006/metadata/properties" ma:root="true" ma:fieldsID="0ffaa99b7969bd3a76e34d402be684af" ns2:_="" ns3:_="">
    <xsd:import namespace="dc497867-63bb-45dd-ac9a-1bd109ecce6c"/>
    <xsd:import namespace="f59cb9b1-bead-4392-a8c0-42adf7a6ee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ServiceOCR"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497867-63bb-45dd-ac9a-1bd109ecce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1486b210-3196-4573-b359-d82234f69ae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59cb9b1-bead-4392-a8c0-42adf7a6eec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2d0be83d-f7a9-4b7f-848f-67a7a7241737}" ma:internalName="TaxCatchAll" ma:showField="CatchAllData" ma:web="f59cb9b1-bead-4392-a8c0-42adf7a6ee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c497867-63bb-45dd-ac9a-1bd109ecce6c">
      <Terms xmlns="http://schemas.microsoft.com/office/infopath/2007/PartnerControls"/>
    </lcf76f155ced4ddcb4097134ff3c332f>
    <TaxCatchAll xmlns="f59cb9b1-bead-4392-a8c0-42adf7a6eec7" xsi:nil="true"/>
  </documentManagement>
</p:properties>
</file>

<file path=customXml/itemProps1.xml><?xml version="1.0" encoding="utf-8"?>
<ds:datastoreItem xmlns:ds="http://schemas.openxmlformats.org/officeDocument/2006/customXml" ds:itemID="{1E3222DB-C04A-4BD6-8A4E-AEAB9D473D0A}">
  <ds:schemaRefs>
    <ds:schemaRef ds:uri="http://schemas.openxmlformats.org/officeDocument/2006/bibliography"/>
  </ds:schemaRefs>
</ds:datastoreItem>
</file>

<file path=customXml/itemProps2.xml><?xml version="1.0" encoding="utf-8"?>
<ds:datastoreItem xmlns:ds="http://schemas.openxmlformats.org/officeDocument/2006/customXml" ds:itemID="{707B7B71-F945-4B06-BE43-D1BD3C2C99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497867-63bb-45dd-ac9a-1bd109ecce6c"/>
    <ds:schemaRef ds:uri="f59cb9b1-bead-4392-a8c0-42adf7a6ee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4E31BC-6A8E-46A9-89BD-1EC4A119BBB1}">
  <ds:schemaRefs>
    <ds:schemaRef ds:uri="http://schemas.microsoft.com/sharepoint/v3/contenttype/forms"/>
  </ds:schemaRefs>
</ds:datastoreItem>
</file>

<file path=customXml/itemProps4.xml><?xml version="1.0" encoding="utf-8"?>
<ds:datastoreItem xmlns:ds="http://schemas.openxmlformats.org/officeDocument/2006/customXml" ds:itemID="{F4ED21D9-B0F8-4662-A55D-CE552A7F3388}">
  <ds:schemaRefs>
    <ds:schemaRef ds:uri="http://schemas.microsoft.com/office/2006/metadata/properties"/>
    <ds:schemaRef ds:uri="http://schemas.microsoft.com/office/infopath/2007/PartnerControls"/>
    <ds:schemaRef ds:uri="dc497867-63bb-45dd-ac9a-1bd109ecce6c"/>
    <ds:schemaRef ds:uri="f59cb9b1-bead-4392-a8c0-42adf7a6eec7"/>
  </ds:schemaRefs>
</ds:datastoreItem>
</file>

<file path=docProps/app.xml><?xml version="1.0" encoding="utf-8"?>
<Properties xmlns="http://schemas.openxmlformats.org/officeDocument/2006/extended-properties" xmlns:vt="http://schemas.openxmlformats.org/officeDocument/2006/docPropsVTypes">
  <Template>UPEC_note information.dot</Template>
  <TotalTime>801</TotalTime>
  <Pages>4</Pages>
  <Words>471</Words>
  <Characters>2596</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Note d'information</vt:lpstr>
    </vt:vector>
  </TitlesOfParts>
  <Company>UPEC</Company>
  <LinksUpToDate>false</LinksUpToDate>
  <CharactersWithSpaces>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d'information</dc:title>
  <dc:subject/>
  <dc:creator>Pascal Gosset</dc:creator>
  <cp:keywords/>
  <dc:description/>
  <cp:lastModifiedBy>Pascal Gosset</cp:lastModifiedBy>
  <cp:revision>29</cp:revision>
  <cp:lastPrinted>2016-07-07T14:09:00Z</cp:lastPrinted>
  <dcterms:created xsi:type="dcterms:W3CDTF">2017-06-06T19:21:00Z</dcterms:created>
  <dcterms:modified xsi:type="dcterms:W3CDTF">2026-02-25T10:57:00Z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0x010100248D4C9B96B9F945A6CF3A2ABD4B6E98</vt:lpwstr>
  </property>
</Properties>
</file>